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DB836" w14:textId="77777777" w:rsidR="00DE095E" w:rsidRPr="00DE095E" w:rsidRDefault="00DE095E" w:rsidP="00DE095E">
      <w:pPr>
        <w:pStyle w:val="Heading2"/>
        <w:jc w:val="center"/>
        <w:rPr>
          <w:sz w:val="28"/>
          <w:szCs w:val="28"/>
        </w:rPr>
      </w:pPr>
      <w:r w:rsidRPr="00DE095E">
        <w:rPr>
          <w:sz w:val="28"/>
          <w:szCs w:val="28"/>
        </w:rPr>
        <w:t>Ex-Act Methodology for GCF Inclusive Green Finance Programme Phase 1 (Burkina Faso, Mali, Senegal, Côte d’Ivoire, Ghana)</w:t>
      </w:r>
    </w:p>
    <w:p w14:paraId="53F0B90C" w14:textId="77777777" w:rsidR="005D5A08" w:rsidRDefault="005D5A08" w:rsidP="005D5A08">
      <w:pPr>
        <w:pStyle w:val="Heading2"/>
      </w:pPr>
      <w:r>
        <w:t>Introduction</w:t>
      </w:r>
    </w:p>
    <w:p w14:paraId="54F7DB7F" w14:textId="77777777" w:rsidR="005D5A08" w:rsidRDefault="005D5A08" w:rsidP="005D5A08">
      <w:r>
        <w:t xml:space="preserve">The Ex-Ante Carbon-balance Tool (EX-ACT) is an appraisal system developed by FAO providing estimates of the impact of agriculture and forestry development projects, programmes and policies on the carbon-balance. The carbon-balance </w:t>
      </w:r>
      <w:proofErr w:type="gramStart"/>
      <w:r>
        <w:t>is defined</w:t>
      </w:r>
      <w:proofErr w:type="gramEnd"/>
      <w:r>
        <w:t xml:space="preserve"> as the net balance from all greenhouse gases (GHGs) expressed in CO</w:t>
      </w:r>
      <w:r>
        <w:rPr>
          <w:vertAlign w:val="subscript"/>
        </w:rPr>
        <w:t xml:space="preserve">2 </w:t>
      </w:r>
      <w:r>
        <w:t>equivalent that were emitted or sequestered due to project implementation as compared to a business-as-usual scenario.</w:t>
      </w:r>
    </w:p>
    <w:p w14:paraId="43AC84AF" w14:textId="77777777" w:rsidR="005D5A08" w:rsidRDefault="005D5A08" w:rsidP="005D5A08">
      <w:r>
        <w:t>EX-ACT is a land-based accounting system, estimating C stock changes (i.e. emissions or sinks of CO</w:t>
      </w:r>
      <w:r>
        <w:rPr>
          <w:vertAlign w:val="subscript"/>
        </w:rPr>
        <w:t>2</w:t>
      </w:r>
      <w:r>
        <w:t xml:space="preserve">) </w:t>
      </w:r>
      <w:proofErr w:type="gramStart"/>
      <w:r>
        <w:t>as</w:t>
      </w:r>
      <w:proofErr w:type="gramEnd"/>
      <w:r>
        <w:t xml:space="preserve"> well as GHG emissions per unit of land, expressed in equivalent tonnes of CO</w:t>
      </w:r>
      <w:r>
        <w:rPr>
          <w:vertAlign w:val="subscript"/>
        </w:rPr>
        <w:t>2</w:t>
      </w:r>
      <w:r>
        <w:t xml:space="preserve"> per hectare and year. The tool helps project designers to estimate and prioritize project activities with high benefits in economic and climate change mitigation terms. The amount of GHG mitigation </w:t>
      </w:r>
      <w:proofErr w:type="gramStart"/>
      <w:r>
        <w:t>may also be used</w:t>
      </w:r>
      <w:proofErr w:type="gramEnd"/>
      <w:r>
        <w:t xml:space="preserve"> as part of economic analyses as well as for the application for additional project funds.</w:t>
      </w:r>
    </w:p>
    <w:p w14:paraId="4C6AF67B" w14:textId="77777777" w:rsidR="005D5A08" w:rsidRDefault="005D5A08" w:rsidP="005D5A08">
      <w:r>
        <w:t xml:space="preserve">EX-ACT </w:t>
      </w:r>
      <w:proofErr w:type="gramStart"/>
      <w:r>
        <w:t>can be applied</w:t>
      </w:r>
      <w:proofErr w:type="gramEnd"/>
      <w:r>
        <w:t xml:space="preserve"> on a wide range of development projects from all AFOLU sub-sectors, including besides others projects on climate change mitigation, sustainable land management, watershed development, production intensification, food security, livestock, forest management or land use change. Further, it is cost effective, requires a compared small amount of data, and has resources (tables, maps) which can help finding the required information. While EX-ACT is mostly used at project </w:t>
      </w:r>
      <w:proofErr w:type="gramStart"/>
      <w:r>
        <w:t>level</w:t>
      </w:r>
      <w:proofErr w:type="gramEnd"/>
      <w:r>
        <w:t xml:space="preserve"> it may easily be up-scaled to the programme/sector level and can also be used for policy analysis.</w:t>
      </w:r>
    </w:p>
    <w:p w14:paraId="3E7E9C68" w14:textId="77777777" w:rsidR="005D5A08" w:rsidRDefault="005D5A08" w:rsidP="005D5A08">
      <w:r>
        <w:t xml:space="preserve">With the above capabilities, the EX-ACT tool </w:t>
      </w:r>
      <w:proofErr w:type="gramStart"/>
      <w:r>
        <w:t>was selected</w:t>
      </w:r>
      <w:proofErr w:type="gramEnd"/>
      <w:r>
        <w:t xml:space="preserve"> for calculation of </w:t>
      </w:r>
      <w:r w:rsidRPr="008F5AB2">
        <w:t>estimated carbon mitigation in the associated GCF Funding Proposal for Mali, Côte d’Ivoire, Burkina Faso</w:t>
      </w:r>
      <w:r w:rsidR="002F1F25" w:rsidRPr="008F5AB2">
        <w:t>, Ghana</w:t>
      </w:r>
      <w:r w:rsidRPr="008F5AB2">
        <w:t xml:space="preserve"> and Senegal. Here, it is important to note that at the Tier 1 level data used by the EX-ACT tool </w:t>
      </w:r>
      <w:proofErr w:type="gramStart"/>
      <w:r w:rsidRPr="008F5AB2">
        <w:t>is based</w:t>
      </w:r>
      <w:proofErr w:type="gramEnd"/>
      <w:r w:rsidRPr="008F5AB2">
        <w:t xml:space="preserve"> on estimates averaged for </w:t>
      </w:r>
      <w:r w:rsidR="002F1F25" w:rsidRPr="008F5AB2">
        <w:t xml:space="preserve">West Africa and </w:t>
      </w:r>
      <w:r w:rsidRPr="008F5AB2">
        <w:t>the Sahel and are therefore not context specific</w:t>
      </w:r>
      <w:r w:rsidRPr="00D317D9">
        <w:t xml:space="preserve">. </w:t>
      </w:r>
      <w:r w:rsidRPr="00D317D9">
        <w:rPr>
          <w:b/>
          <w:bCs/>
        </w:rPr>
        <w:t xml:space="preserve">Consequently, data included in this analysis </w:t>
      </w:r>
      <w:proofErr w:type="gramStart"/>
      <w:r w:rsidRPr="00D317D9">
        <w:rPr>
          <w:b/>
          <w:bCs/>
        </w:rPr>
        <w:t>has been adjusted</w:t>
      </w:r>
      <w:proofErr w:type="gramEnd"/>
      <w:r w:rsidRPr="00D317D9">
        <w:rPr>
          <w:b/>
          <w:bCs/>
        </w:rPr>
        <w:t xml:space="preserve"> to the Tier 2 level to be specific to climate resilient agricultural practices in the selected countries</w:t>
      </w:r>
      <w:r w:rsidRPr="008A49C5">
        <w:rPr>
          <w:b/>
          <w:bCs/>
        </w:rPr>
        <w:t>.</w:t>
      </w:r>
      <w:r>
        <w:t xml:space="preserve"> Data adjustments to the regional level </w:t>
      </w:r>
      <w:proofErr w:type="gramStart"/>
      <w:r>
        <w:t>have been made</w:t>
      </w:r>
      <w:proofErr w:type="gramEnd"/>
      <w:r>
        <w:t xml:space="preserve"> through expert consultation and literature review.</w:t>
      </w:r>
    </w:p>
    <w:p w14:paraId="1A4325D0" w14:textId="77777777" w:rsidR="005D5A08" w:rsidRDefault="005D5A08" w:rsidP="005D5A08">
      <w:pPr>
        <w:pStyle w:val="Heading2"/>
      </w:pPr>
      <w:r>
        <w:t>Methodology</w:t>
      </w:r>
    </w:p>
    <w:p w14:paraId="1D0E62D9" w14:textId="5D2FFB2A" w:rsidR="005D5A08" w:rsidRDefault="005D5A08" w:rsidP="00E857FE">
      <w:r>
        <w:rPr>
          <w:i/>
          <w:iCs/>
          <w:u w:val="single"/>
        </w:rPr>
        <w:t xml:space="preserve">Timeframe: </w:t>
      </w:r>
      <w:r w:rsidRPr="008A49C5">
        <w:rPr>
          <w:b/>
          <w:bCs/>
        </w:rPr>
        <w:t xml:space="preserve">The implementation phase of the program will be </w:t>
      </w:r>
      <w:r w:rsidR="00B4474D">
        <w:rPr>
          <w:b/>
          <w:bCs/>
        </w:rPr>
        <w:t>six</w:t>
      </w:r>
      <w:r w:rsidRPr="008A49C5">
        <w:rPr>
          <w:b/>
          <w:bCs/>
        </w:rPr>
        <w:t xml:space="preserve"> years, whilst the capitalisation phase of the program </w:t>
      </w:r>
      <w:proofErr w:type="gramStart"/>
      <w:r w:rsidRPr="008A49C5">
        <w:rPr>
          <w:b/>
          <w:bCs/>
        </w:rPr>
        <w:t>is estimated</w:t>
      </w:r>
      <w:proofErr w:type="gramEnd"/>
      <w:r w:rsidRPr="008A49C5">
        <w:rPr>
          <w:b/>
          <w:bCs/>
        </w:rPr>
        <w:t xml:space="preserve"> at a furt</w:t>
      </w:r>
      <w:r w:rsidR="00540F98">
        <w:rPr>
          <w:b/>
          <w:bCs/>
        </w:rPr>
        <w:t>her 1</w:t>
      </w:r>
      <w:r w:rsidR="00E857FE">
        <w:rPr>
          <w:b/>
          <w:bCs/>
        </w:rPr>
        <w:t>9</w:t>
      </w:r>
      <w:r w:rsidRPr="008A49C5">
        <w:rPr>
          <w:b/>
          <w:bCs/>
        </w:rPr>
        <w:t xml:space="preserve"> years</w:t>
      </w:r>
      <w:r w:rsidR="00540F98">
        <w:rPr>
          <w:b/>
          <w:bCs/>
        </w:rPr>
        <w:t xml:space="preserve">. </w:t>
      </w:r>
      <w:proofErr w:type="gramStart"/>
      <w:r>
        <w:t>This is the estimated time that the program’s activities will need to achieve maturity and their full carbon sequestering capacity.</w:t>
      </w:r>
      <w:proofErr w:type="gramEnd"/>
      <w:r>
        <w:t xml:space="preserve"> This accounts for both climate resilient agricultural practices (such as </w:t>
      </w:r>
      <w:r w:rsidRPr="008F5AB2">
        <w:t xml:space="preserve">maturity of </w:t>
      </w:r>
      <w:r w:rsidR="002F1F25" w:rsidRPr="008F5AB2">
        <w:t>orchards)</w:t>
      </w:r>
      <w:r>
        <w:t xml:space="preserve"> and the average life cycle of Photovoltaic solar panels. </w:t>
      </w:r>
    </w:p>
    <w:p w14:paraId="4BF2E0D8" w14:textId="77777777" w:rsidR="00386699" w:rsidRPr="00386699" w:rsidRDefault="00386699" w:rsidP="00386699">
      <w:pPr>
        <w:rPr>
          <w:i/>
          <w:iCs/>
          <w:color w:val="000000" w:themeColor="text1"/>
          <w:u w:val="single"/>
        </w:rPr>
      </w:pPr>
      <w:r w:rsidRPr="00386699">
        <w:rPr>
          <w:i/>
          <w:iCs/>
          <w:color w:val="000000" w:themeColor="text1"/>
          <w:u w:val="single"/>
        </w:rPr>
        <w:t>Categorization:</w:t>
      </w:r>
    </w:p>
    <w:p w14:paraId="6906B975" w14:textId="6C7DD3C1" w:rsidR="00E857FE" w:rsidRDefault="00386699" w:rsidP="00356AFB">
      <w:r w:rsidRPr="00B217B6">
        <w:rPr>
          <w:color w:val="000000" w:themeColor="text1"/>
        </w:rPr>
        <w:t>The credit lines</w:t>
      </w:r>
      <w:r>
        <w:rPr>
          <w:color w:val="000000" w:themeColor="text1"/>
        </w:rPr>
        <w:t xml:space="preserve"> for adaptation and cross cutting activities</w:t>
      </w:r>
      <w:r w:rsidRPr="00B217B6">
        <w:rPr>
          <w:color w:val="000000" w:themeColor="text1"/>
        </w:rPr>
        <w:t xml:space="preserve"> are created </w:t>
      </w:r>
      <w:proofErr w:type="gramStart"/>
      <w:r w:rsidRPr="00B217B6">
        <w:rPr>
          <w:color w:val="000000" w:themeColor="text1"/>
        </w:rPr>
        <w:t>With</w:t>
      </w:r>
      <w:proofErr w:type="gramEnd"/>
      <w:r w:rsidRPr="00B217B6">
        <w:rPr>
          <w:color w:val="000000" w:themeColor="text1"/>
        </w:rPr>
        <w:t xml:space="preserve"> combined co-financing of (GCF </w:t>
      </w:r>
      <w:r>
        <w:rPr>
          <w:color w:val="000000" w:themeColor="text1"/>
        </w:rPr>
        <w:t>6</w:t>
      </w:r>
      <w:r w:rsidRPr="00B217B6">
        <w:rPr>
          <w:color w:val="000000" w:themeColor="text1"/>
        </w:rPr>
        <w:t xml:space="preserve">0 000 000 USD, IFAD </w:t>
      </w:r>
      <w:r>
        <w:rPr>
          <w:color w:val="000000" w:themeColor="text1"/>
        </w:rPr>
        <w:t>7</w:t>
      </w:r>
      <w:r w:rsidRPr="00B217B6">
        <w:rPr>
          <w:color w:val="000000" w:themeColor="text1"/>
        </w:rPr>
        <w:t> 000 000 US</w:t>
      </w:r>
      <w:r>
        <w:rPr>
          <w:color w:val="000000" w:themeColor="text1"/>
        </w:rPr>
        <w:t>D, National Agricultural Banks 5</w:t>
      </w:r>
      <w:r w:rsidRPr="00B217B6">
        <w:rPr>
          <w:color w:val="000000" w:themeColor="text1"/>
        </w:rPr>
        <w:t xml:space="preserve"> 000 000 USD and </w:t>
      </w:r>
      <w:proofErr w:type="spellStart"/>
      <w:r w:rsidRPr="00B217B6">
        <w:rPr>
          <w:color w:val="000000" w:themeColor="text1"/>
        </w:rPr>
        <w:t>IsDB</w:t>
      </w:r>
      <w:proofErr w:type="spellEnd"/>
      <w:r w:rsidRPr="00B217B6">
        <w:rPr>
          <w:color w:val="000000" w:themeColor="text1"/>
        </w:rPr>
        <w:t xml:space="preserve"> </w:t>
      </w:r>
      <w:r>
        <w:rPr>
          <w:color w:val="000000" w:themeColor="text1"/>
        </w:rPr>
        <w:t>7 250</w:t>
      </w:r>
      <w:r w:rsidRPr="00B217B6">
        <w:rPr>
          <w:color w:val="000000" w:themeColor="text1"/>
        </w:rPr>
        <w:t> 000 USD</w:t>
      </w:r>
      <w:r>
        <w:t>)</w:t>
      </w:r>
      <w:r w:rsidRPr="00B217B6">
        <w:t>.</w:t>
      </w:r>
      <w:r>
        <w:t xml:space="preserve"> This amount </w:t>
      </w:r>
      <w:proofErr w:type="gramStart"/>
      <w:r w:rsidR="00E857FE">
        <w:t>is shared</w:t>
      </w:r>
      <w:proofErr w:type="gramEnd"/>
      <w:r w:rsidR="00E857FE">
        <w:t xml:space="preserve"> among Senegal, Mali, Burkina Faso, Ghana and Cote d’ </w:t>
      </w:r>
      <w:proofErr w:type="spellStart"/>
      <w:r w:rsidR="00E857FE">
        <w:t>Ivoire</w:t>
      </w:r>
      <w:proofErr w:type="spellEnd"/>
      <w:r w:rsidR="00E857FE">
        <w:t xml:space="preserve"> in </w:t>
      </w:r>
      <w:r w:rsidR="00356AFB">
        <w:t xml:space="preserve">sustainable practices throughout </w:t>
      </w:r>
      <w:r w:rsidR="00E857FE">
        <w:t xml:space="preserve">the following </w:t>
      </w:r>
      <w:r w:rsidR="00356AFB">
        <w:t>value chains</w:t>
      </w:r>
      <w:r w:rsidR="00E857FE">
        <w:t>:</w:t>
      </w:r>
    </w:p>
    <w:tbl>
      <w:tblPr>
        <w:tblStyle w:val="TableGrid"/>
        <w:tblW w:w="0" w:type="auto"/>
        <w:tblLook w:val="04A0" w:firstRow="1" w:lastRow="0" w:firstColumn="1" w:lastColumn="0" w:noHBand="0" w:noVBand="1"/>
      </w:tblPr>
      <w:tblGrid>
        <w:gridCol w:w="1352"/>
        <w:gridCol w:w="1436"/>
        <w:gridCol w:w="3221"/>
        <w:gridCol w:w="3007"/>
      </w:tblGrid>
      <w:tr w:rsidR="00356AFB" w:rsidRPr="00563648" w14:paraId="5D94C0A9" w14:textId="77777777" w:rsidTr="00880AF5">
        <w:tc>
          <w:tcPr>
            <w:tcW w:w="0" w:type="auto"/>
            <w:gridSpan w:val="2"/>
            <w:shd w:val="clear" w:color="auto" w:fill="D9D9D9" w:themeFill="background1" w:themeFillShade="D9"/>
          </w:tcPr>
          <w:p w14:paraId="2E754FA5" w14:textId="77777777" w:rsidR="00356AFB" w:rsidRPr="00563648" w:rsidRDefault="00356AFB" w:rsidP="00880AF5">
            <w:pPr>
              <w:rPr>
                <w:rFonts w:asciiTheme="minorBidi" w:hAnsiTheme="minorBidi"/>
                <w:b/>
                <w:bCs/>
                <w:sz w:val="16"/>
                <w:szCs w:val="16"/>
              </w:rPr>
            </w:pPr>
            <w:r w:rsidRPr="00563648">
              <w:rPr>
                <w:rFonts w:asciiTheme="minorBidi" w:hAnsiTheme="minorBidi"/>
                <w:b/>
                <w:bCs/>
                <w:sz w:val="16"/>
                <w:szCs w:val="16"/>
              </w:rPr>
              <w:lastRenderedPageBreak/>
              <w:t>Sector</w:t>
            </w:r>
          </w:p>
        </w:tc>
        <w:tc>
          <w:tcPr>
            <w:tcW w:w="0" w:type="auto"/>
            <w:shd w:val="clear" w:color="auto" w:fill="D9D9D9" w:themeFill="background1" w:themeFillShade="D9"/>
          </w:tcPr>
          <w:p w14:paraId="657D43DB" w14:textId="77777777" w:rsidR="00356AFB" w:rsidRPr="00563648" w:rsidRDefault="00356AFB" w:rsidP="00880AF5">
            <w:pPr>
              <w:rPr>
                <w:rFonts w:asciiTheme="minorBidi" w:hAnsiTheme="minorBidi"/>
                <w:b/>
                <w:bCs/>
                <w:sz w:val="16"/>
                <w:szCs w:val="16"/>
              </w:rPr>
            </w:pPr>
            <w:r w:rsidRPr="00563648">
              <w:rPr>
                <w:rFonts w:asciiTheme="minorBidi" w:hAnsiTheme="minorBidi"/>
                <w:b/>
                <w:bCs/>
                <w:sz w:val="16"/>
                <w:szCs w:val="16"/>
              </w:rPr>
              <w:t>Climate risks</w:t>
            </w:r>
          </w:p>
        </w:tc>
        <w:tc>
          <w:tcPr>
            <w:tcW w:w="0" w:type="auto"/>
            <w:shd w:val="clear" w:color="auto" w:fill="D9D9D9" w:themeFill="background1" w:themeFillShade="D9"/>
          </w:tcPr>
          <w:p w14:paraId="11A11D60" w14:textId="77777777" w:rsidR="00356AFB" w:rsidRPr="00563648" w:rsidRDefault="00356AFB" w:rsidP="00880AF5">
            <w:pPr>
              <w:rPr>
                <w:rFonts w:asciiTheme="minorBidi" w:hAnsiTheme="minorBidi"/>
                <w:b/>
                <w:bCs/>
                <w:sz w:val="16"/>
                <w:szCs w:val="16"/>
              </w:rPr>
            </w:pPr>
            <w:r w:rsidRPr="00563648">
              <w:rPr>
                <w:rFonts w:asciiTheme="minorBidi" w:hAnsiTheme="minorBidi"/>
                <w:b/>
                <w:bCs/>
                <w:sz w:val="16"/>
                <w:szCs w:val="16"/>
              </w:rPr>
              <w:t>Evidence of impacts</w:t>
            </w:r>
          </w:p>
        </w:tc>
      </w:tr>
      <w:tr w:rsidR="00356AFB" w:rsidRPr="00563648" w14:paraId="2DD1F6A7" w14:textId="77777777" w:rsidTr="00880AF5">
        <w:tc>
          <w:tcPr>
            <w:tcW w:w="0" w:type="auto"/>
            <w:vMerge w:val="restart"/>
            <w:shd w:val="clear" w:color="auto" w:fill="D9D9D9" w:themeFill="background1" w:themeFillShade="D9"/>
          </w:tcPr>
          <w:p w14:paraId="2EB00AAF" w14:textId="77777777" w:rsidR="00356AFB" w:rsidRPr="00563648" w:rsidRDefault="00356AFB" w:rsidP="00880AF5">
            <w:pPr>
              <w:rPr>
                <w:rFonts w:asciiTheme="minorBidi" w:hAnsiTheme="minorBidi"/>
                <w:sz w:val="16"/>
                <w:szCs w:val="16"/>
              </w:rPr>
            </w:pPr>
          </w:p>
          <w:p w14:paraId="329695A5" w14:textId="77777777" w:rsidR="00356AFB" w:rsidRPr="00563648" w:rsidRDefault="00356AFB" w:rsidP="00880AF5">
            <w:pPr>
              <w:rPr>
                <w:rFonts w:asciiTheme="minorBidi" w:hAnsiTheme="minorBidi"/>
                <w:sz w:val="16"/>
                <w:szCs w:val="16"/>
              </w:rPr>
            </w:pPr>
          </w:p>
          <w:p w14:paraId="55F7AC03" w14:textId="77777777" w:rsidR="00356AFB" w:rsidRPr="00563648" w:rsidRDefault="00356AFB" w:rsidP="00880AF5">
            <w:pPr>
              <w:rPr>
                <w:rFonts w:asciiTheme="minorBidi" w:hAnsiTheme="minorBidi"/>
                <w:sz w:val="16"/>
                <w:szCs w:val="16"/>
              </w:rPr>
            </w:pPr>
          </w:p>
          <w:p w14:paraId="198EDD76" w14:textId="77777777" w:rsidR="00356AFB" w:rsidRPr="00563648" w:rsidRDefault="00356AFB" w:rsidP="00880AF5">
            <w:pPr>
              <w:rPr>
                <w:rFonts w:asciiTheme="minorBidi" w:hAnsiTheme="minorBidi"/>
                <w:sz w:val="16"/>
                <w:szCs w:val="16"/>
              </w:rPr>
            </w:pPr>
          </w:p>
          <w:p w14:paraId="18D2C0B3" w14:textId="77777777" w:rsidR="00356AFB" w:rsidRPr="00563648" w:rsidRDefault="00356AFB" w:rsidP="00880AF5">
            <w:pPr>
              <w:rPr>
                <w:rFonts w:asciiTheme="minorBidi" w:hAnsiTheme="minorBidi"/>
                <w:sz w:val="16"/>
                <w:szCs w:val="16"/>
              </w:rPr>
            </w:pPr>
          </w:p>
          <w:p w14:paraId="68375BC8" w14:textId="77777777" w:rsidR="00356AFB" w:rsidRPr="00563648" w:rsidRDefault="00356AFB" w:rsidP="00880AF5">
            <w:pPr>
              <w:rPr>
                <w:rFonts w:asciiTheme="minorBidi" w:hAnsiTheme="minorBidi"/>
                <w:sz w:val="16"/>
                <w:szCs w:val="16"/>
              </w:rPr>
            </w:pPr>
          </w:p>
          <w:p w14:paraId="2EC8EFCF" w14:textId="77777777" w:rsidR="00356AFB" w:rsidRPr="00D03AAC" w:rsidRDefault="00356AFB" w:rsidP="00880AF5">
            <w:pPr>
              <w:rPr>
                <w:rFonts w:asciiTheme="minorBidi" w:hAnsiTheme="minorBidi"/>
                <w:b/>
                <w:bCs/>
                <w:sz w:val="16"/>
                <w:szCs w:val="16"/>
              </w:rPr>
            </w:pPr>
          </w:p>
          <w:p w14:paraId="6DA49E1B" w14:textId="77777777" w:rsidR="00356AFB" w:rsidRPr="00D03AAC" w:rsidRDefault="00356AFB" w:rsidP="00880AF5">
            <w:pPr>
              <w:rPr>
                <w:rFonts w:asciiTheme="minorBidi" w:hAnsiTheme="minorBidi"/>
                <w:b/>
                <w:bCs/>
                <w:sz w:val="16"/>
                <w:szCs w:val="16"/>
              </w:rPr>
            </w:pPr>
          </w:p>
          <w:p w14:paraId="5F525DB4" w14:textId="77777777" w:rsidR="00356AFB" w:rsidRPr="00D03AAC" w:rsidRDefault="00356AFB" w:rsidP="00880AF5">
            <w:pPr>
              <w:rPr>
                <w:rFonts w:asciiTheme="minorBidi" w:hAnsiTheme="minorBidi"/>
                <w:b/>
                <w:bCs/>
                <w:sz w:val="16"/>
                <w:szCs w:val="16"/>
              </w:rPr>
            </w:pPr>
          </w:p>
          <w:p w14:paraId="75E1B1CE" w14:textId="77777777" w:rsidR="00356AFB" w:rsidRPr="00D03AAC" w:rsidRDefault="00356AFB" w:rsidP="00880AF5">
            <w:pPr>
              <w:rPr>
                <w:rFonts w:asciiTheme="minorBidi" w:hAnsiTheme="minorBidi"/>
                <w:b/>
                <w:bCs/>
                <w:sz w:val="16"/>
                <w:szCs w:val="16"/>
              </w:rPr>
            </w:pPr>
          </w:p>
          <w:p w14:paraId="6E6F2FDB" w14:textId="77777777" w:rsidR="00356AFB" w:rsidRPr="00563648" w:rsidRDefault="00356AFB" w:rsidP="00880AF5">
            <w:pPr>
              <w:rPr>
                <w:rFonts w:asciiTheme="minorBidi" w:hAnsiTheme="minorBidi"/>
                <w:sz w:val="16"/>
                <w:szCs w:val="16"/>
              </w:rPr>
            </w:pPr>
            <w:r w:rsidRPr="00D03AAC">
              <w:rPr>
                <w:rFonts w:asciiTheme="minorBidi" w:hAnsiTheme="minorBidi"/>
                <w:b/>
                <w:bCs/>
                <w:sz w:val="16"/>
                <w:szCs w:val="16"/>
              </w:rPr>
              <w:t>Sustainable livestock production</w:t>
            </w:r>
            <w:r w:rsidRPr="00563648">
              <w:rPr>
                <w:rFonts w:asciiTheme="minorBidi" w:hAnsiTheme="minorBidi"/>
                <w:sz w:val="16"/>
                <w:szCs w:val="16"/>
              </w:rPr>
              <w:t xml:space="preserve">  </w:t>
            </w:r>
          </w:p>
        </w:tc>
        <w:tc>
          <w:tcPr>
            <w:tcW w:w="0" w:type="auto"/>
            <w:shd w:val="clear" w:color="auto" w:fill="auto"/>
          </w:tcPr>
          <w:p w14:paraId="3A8BE6DC" w14:textId="77777777" w:rsidR="00356AFB" w:rsidRPr="00563648" w:rsidRDefault="00356AFB" w:rsidP="00880AF5">
            <w:pPr>
              <w:rPr>
                <w:rFonts w:asciiTheme="minorBidi" w:hAnsiTheme="minorBidi"/>
                <w:sz w:val="16"/>
                <w:szCs w:val="16"/>
              </w:rPr>
            </w:pPr>
          </w:p>
          <w:p w14:paraId="24245AF8" w14:textId="77777777" w:rsidR="00356AFB" w:rsidRPr="00563648" w:rsidRDefault="00356AFB" w:rsidP="00880AF5">
            <w:pPr>
              <w:rPr>
                <w:rFonts w:asciiTheme="minorBidi" w:hAnsiTheme="minorBidi"/>
                <w:sz w:val="16"/>
                <w:szCs w:val="16"/>
              </w:rPr>
            </w:pPr>
          </w:p>
          <w:p w14:paraId="21C295CA" w14:textId="77777777" w:rsidR="00356AFB" w:rsidRPr="00563648" w:rsidRDefault="00356AFB" w:rsidP="00880AF5">
            <w:pPr>
              <w:rPr>
                <w:rFonts w:asciiTheme="minorBidi" w:hAnsiTheme="minorBidi"/>
                <w:sz w:val="16"/>
                <w:szCs w:val="16"/>
              </w:rPr>
            </w:pPr>
          </w:p>
          <w:p w14:paraId="40F93AFA" w14:textId="77777777" w:rsidR="00356AFB" w:rsidRPr="00563648" w:rsidRDefault="00356AFB" w:rsidP="00880AF5">
            <w:pPr>
              <w:rPr>
                <w:rFonts w:asciiTheme="minorBidi" w:hAnsiTheme="minorBidi"/>
                <w:sz w:val="16"/>
                <w:szCs w:val="16"/>
              </w:rPr>
            </w:pPr>
          </w:p>
          <w:p w14:paraId="3458656F" w14:textId="77777777" w:rsidR="00356AFB" w:rsidRDefault="00356AFB" w:rsidP="00880AF5">
            <w:pPr>
              <w:rPr>
                <w:rFonts w:asciiTheme="minorBidi" w:hAnsiTheme="minorBidi"/>
                <w:sz w:val="16"/>
                <w:szCs w:val="16"/>
              </w:rPr>
            </w:pPr>
            <w:r w:rsidRPr="00563648">
              <w:rPr>
                <w:rFonts w:asciiTheme="minorBidi" w:hAnsiTheme="minorBidi"/>
                <w:sz w:val="16"/>
                <w:szCs w:val="16"/>
              </w:rPr>
              <w:t xml:space="preserve"> </w:t>
            </w:r>
          </w:p>
          <w:p w14:paraId="3E381A48" w14:textId="77777777" w:rsidR="00356AFB" w:rsidRDefault="00356AFB" w:rsidP="00880AF5">
            <w:pPr>
              <w:rPr>
                <w:rFonts w:asciiTheme="minorBidi" w:hAnsiTheme="minorBidi"/>
                <w:sz w:val="16"/>
                <w:szCs w:val="16"/>
              </w:rPr>
            </w:pPr>
          </w:p>
          <w:p w14:paraId="09551686" w14:textId="77777777" w:rsidR="00356AFB" w:rsidRDefault="00356AFB" w:rsidP="00880AF5">
            <w:pPr>
              <w:rPr>
                <w:rFonts w:asciiTheme="minorBidi" w:hAnsiTheme="minorBidi"/>
                <w:sz w:val="16"/>
                <w:szCs w:val="16"/>
              </w:rPr>
            </w:pPr>
          </w:p>
          <w:p w14:paraId="204DC868" w14:textId="77777777" w:rsidR="00356AFB" w:rsidRDefault="00356AFB" w:rsidP="00880AF5">
            <w:pPr>
              <w:rPr>
                <w:rFonts w:asciiTheme="minorBidi" w:hAnsiTheme="minorBidi"/>
                <w:sz w:val="16"/>
                <w:szCs w:val="16"/>
              </w:rPr>
            </w:pPr>
          </w:p>
          <w:p w14:paraId="630DFA52" w14:textId="77777777" w:rsidR="00356AFB" w:rsidRDefault="00356AFB" w:rsidP="00880AF5">
            <w:pPr>
              <w:rPr>
                <w:rFonts w:asciiTheme="minorBidi" w:hAnsiTheme="minorBidi"/>
                <w:sz w:val="16"/>
                <w:szCs w:val="16"/>
              </w:rPr>
            </w:pPr>
          </w:p>
          <w:p w14:paraId="2A491300" w14:textId="77777777" w:rsidR="00356AFB" w:rsidRDefault="00356AFB" w:rsidP="00880AF5">
            <w:pPr>
              <w:rPr>
                <w:rFonts w:asciiTheme="minorBidi" w:hAnsiTheme="minorBidi"/>
                <w:sz w:val="16"/>
                <w:szCs w:val="16"/>
              </w:rPr>
            </w:pPr>
            <w:r>
              <w:rPr>
                <w:rFonts w:asciiTheme="minorBidi" w:hAnsiTheme="minorBidi"/>
                <w:sz w:val="16"/>
                <w:szCs w:val="16"/>
              </w:rPr>
              <w:t>C</w:t>
            </w:r>
            <w:r w:rsidRPr="00563648">
              <w:rPr>
                <w:rFonts w:asciiTheme="minorBidi" w:hAnsiTheme="minorBidi"/>
                <w:sz w:val="16"/>
                <w:szCs w:val="16"/>
              </w:rPr>
              <w:t>attle</w:t>
            </w:r>
          </w:p>
          <w:p w14:paraId="506AC077" w14:textId="77777777" w:rsidR="00356AFB" w:rsidRDefault="00356AFB" w:rsidP="00880AF5">
            <w:pPr>
              <w:rPr>
                <w:rFonts w:asciiTheme="minorBidi" w:hAnsiTheme="minorBidi"/>
                <w:sz w:val="16"/>
                <w:szCs w:val="16"/>
              </w:rPr>
            </w:pPr>
          </w:p>
          <w:p w14:paraId="2A666A6D"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360D9F3B"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Projected increases in temperatures, rainfall variability and frequency and length of droughts across the Sahel expected to reduce food and water availability for cattle, contribute to disease/pest outbreaks, affect reproductive cycle (reduce calving rates from 60-70% to 25-30%) and growth, and degrade pastureland further.</w:t>
            </w:r>
          </w:p>
        </w:tc>
        <w:tc>
          <w:tcPr>
            <w:tcW w:w="0" w:type="auto"/>
          </w:tcPr>
          <w:p w14:paraId="43A266C9" w14:textId="77777777" w:rsidR="00356AFB" w:rsidRPr="00563648" w:rsidRDefault="00356AFB" w:rsidP="00880AF5">
            <w:pPr>
              <w:pStyle w:val="Default"/>
              <w:rPr>
                <w:rFonts w:asciiTheme="minorBidi" w:hAnsiTheme="minorBidi" w:cstheme="minorBidi"/>
                <w:color w:val="auto"/>
                <w:sz w:val="16"/>
                <w:szCs w:val="16"/>
                <w:lang w:val="en-GB"/>
              </w:rPr>
            </w:pPr>
            <w:r w:rsidRPr="00563648">
              <w:rPr>
                <w:rFonts w:asciiTheme="minorBidi" w:hAnsiTheme="minorBidi" w:cstheme="minorBidi"/>
                <w:color w:val="auto"/>
                <w:sz w:val="16"/>
                <w:szCs w:val="16"/>
                <w:lang w:val="en-GB"/>
              </w:rPr>
              <w:t>Livestock disease kills 20% of ruminants in developing countries. Desertification and land degradation have resulted in loss of pastureland. Higher temperatures found to reduce feed intake, milk production, fertility and lead to energy deficits. During major droughts in the past, farmers reported losing entire herds.</w:t>
            </w:r>
          </w:p>
        </w:tc>
      </w:tr>
      <w:tr w:rsidR="00356AFB" w:rsidRPr="00563648" w14:paraId="1EA646A9" w14:textId="77777777" w:rsidTr="00880AF5">
        <w:trPr>
          <w:trHeight w:val="3493"/>
        </w:trPr>
        <w:tc>
          <w:tcPr>
            <w:tcW w:w="0" w:type="auto"/>
            <w:vMerge/>
            <w:shd w:val="clear" w:color="auto" w:fill="D9D9D9" w:themeFill="background1" w:themeFillShade="D9"/>
          </w:tcPr>
          <w:p w14:paraId="6AF02747" w14:textId="77777777" w:rsidR="00356AFB" w:rsidRPr="00563648" w:rsidRDefault="00356AFB" w:rsidP="00880AF5">
            <w:pPr>
              <w:rPr>
                <w:rFonts w:asciiTheme="minorBidi" w:hAnsiTheme="minorBidi"/>
                <w:sz w:val="16"/>
                <w:szCs w:val="16"/>
              </w:rPr>
            </w:pPr>
          </w:p>
        </w:tc>
        <w:tc>
          <w:tcPr>
            <w:tcW w:w="0" w:type="auto"/>
            <w:shd w:val="clear" w:color="auto" w:fill="auto"/>
          </w:tcPr>
          <w:p w14:paraId="1A1FBAFE" w14:textId="77777777" w:rsidR="00356AFB" w:rsidRDefault="00356AFB" w:rsidP="00880AF5">
            <w:pPr>
              <w:rPr>
                <w:rFonts w:asciiTheme="minorBidi" w:hAnsiTheme="minorBidi"/>
                <w:sz w:val="16"/>
                <w:szCs w:val="16"/>
              </w:rPr>
            </w:pPr>
          </w:p>
          <w:p w14:paraId="4E5560D7" w14:textId="77777777" w:rsidR="00356AFB" w:rsidRDefault="00356AFB" w:rsidP="00880AF5">
            <w:pPr>
              <w:rPr>
                <w:rFonts w:asciiTheme="minorBidi" w:hAnsiTheme="minorBidi"/>
                <w:sz w:val="16"/>
                <w:szCs w:val="16"/>
              </w:rPr>
            </w:pPr>
          </w:p>
          <w:p w14:paraId="3C70E548" w14:textId="77777777" w:rsidR="00356AFB" w:rsidRDefault="00356AFB" w:rsidP="00880AF5">
            <w:pPr>
              <w:rPr>
                <w:rFonts w:asciiTheme="minorBidi" w:hAnsiTheme="minorBidi"/>
                <w:sz w:val="16"/>
                <w:szCs w:val="16"/>
              </w:rPr>
            </w:pPr>
          </w:p>
          <w:p w14:paraId="5218D871" w14:textId="77777777" w:rsidR="00356AFB" w:rsidRDefault="00356AFB" w:rsidP="00880AF5">
            <w:pPr>
              <w:rPr>
                <w:rFonts w:asciiTheme="minorBidi" w:hAnsiTheme="minorBidi"/>
                <w:sz w:val="16"/>
                <w:szCs w:val="16"/>
              </w:rPr>
            </w:pPr>
          </w:p>
          <w:p w14:paraId="1E34465D" w14:textId="77777777" w:rsidR="00356AFB" w:rsidRDefault="00356AFB" w:rsidP="00880AF5">
            <w:pPr>
              <w:rPr>
                <w:rFonts w:asciiTheme="minorBidi" w:hAnsiTheme="minorBidi"/>
                <w:sz w:val="16"/>
                <w:szCs w:val="16"/>
              </w:rPr>
            </w:pPr>
          </w:p>
          <w:p w14:paraId="567C130F" w14:textId="77777777" w:rsidR="00356AFB" w:rsidRDefault="00356AFB" w:rsidP="00880AF5">
            <w:pPr>
              <w:rPr>
                <w:rFonts w:asciiTheme="minorBidi" w:hAnsiTheme="minorBidi"/>
                <w:sz w:val="16"/>
                <w:szCs w:val="16"/>
              </w:rPr>
            </w:pPr>
          </w:p>
          <w:p w14:paraId="70F405E8" w14:textId="77777777" w:rsidR="00356AFB" w:rsidRDefault="00356AFB" w:rsidP="00880AF5">
            <w:pPr>
              <w:rPr>
                <w:rFonts w:asciiTheme="minorBidi" w:hAnsiTheme="minorBidi"/>
                <w:sz w:val="16"/>
                <w:szCs w:val="16"/>
              </w:rPr>
            </w:pPr>
            <w:r>
              <w:rPr>
                <w:rFonts w:asciiTheme="minorBidi" w:hAnsiTheme="minorBidi"/>
                <w:sz w:val="16"/>
                <w:szCs w:val="16"/>
              </w:rPr>
              <w:t xml:space="preserve"> Poultry</w:t>
            </w:r>
          </w:p>
          <w:p w14:paraId="5C937EDB" w14:textId="77777777" w:rsidR="00356AFB" w:rsidRDefault="00356AFB" w:rsidP="00880AF5">
            <w:pPr>
              <w:rPr>
                <w:rFonts w:asciiTheme="minorBidi" w:hAnsiTheme="minorBidi"/>
                <w:sz w:val="16"/>
                <w:szCs w:val="16"/>
              </w:rPr>
            </w:pPr>
          </w:p>
          <w:p w14:paraId="21766EDA"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57876C1F" w14:textId="77777777" w:rsidR="00356AFB" w:rsidRPr="00563648" w:rsidRDefault="00356AFB" w:rsidP="00880AF5">
            <w:pPr>
              <w:rPr>
                <w:rFonts w:asciiTheme="minorBidi" w:hAnsiTheme="minorBidi"/>
                <w:sz w:val="16"/>
                <w:szCs w:val="16"/>
              </w:rPr>
            </w:pPr>
            <w:r w:rsidRPr="00563648">
              <w:rPr>
                <w:rFonts w:asciiTheme="minorBidi" w:hAnsiTheme="minorBidi"/>
                <w:color w:val="000000" w:themeColor="text1"/>
                <w:sz w:val="16"/>
                <w:szCs w:val="16"/>
              </w:rPr>
              <w:t xml:space="preserve">Projected increases in temperatures, high humidity, </w:t>
            </w:r>
            <w:r w:rsidRPr="00563648">
              <w:rPr>
                <w:rFonts w:asciiTheme="minorBidi" w:hAnsiTheme="minorBidi"/>
                <w:color w:val="000000" w:themeColor="text1"/>
                <w:sz w:val="16"/>
                <w:szCs w:val="16"/>
                <w:shd w:val="clear" w:color="auto" w:fill="FFFFFF"/>
              </w:rPr>
              <w:t xml:space="preserve"> sunshine intensity  has a negative effects on poultry production, </w:t>
            </w:r>
            <w:r w:rsidRPr="00563648">
              <w:rPr>
                <w:rFonts w:asciiTheme="minorBidi" w:hAnsiTheme="minorBidi"/>
                <w:sz w:val="16"/>
                <w:szCs w:val="16"/>
              </w:rPr>
              <w:t xml:space="preserve"> contribute to disease/pest outbreaks</w:t>
            </w:r>
            <w:r w:rsidRPr="00563648">
              <w:rPr>
                <w:rFonts w:asciiTheme="minorBidi" w:hAnsiTheme="minorBidi"/>
                <w:color w:val="000000" w:themeColor="text1"/>
                <w:sz w:val="16"/>
                <w:szCs w:val="16"/>
                <w:shd w:val="clear" w:color="auto" w:fill="FFFFFF"/>
              </w:rPr>
              <w:t xml:space="preserve">   , affect cost of production and number of birds to raise for egg and meat production in the farm, feed grain availability, this implies that high temperature and low rainfall are climatic factors that affect general grain harvest, their supply to the market and ultimately cost of poultry production</w:t>
            </w:r>
          </w:p>
        </w:tc>
        <w:tc>
          <w:tcPr>
            <w:tcW w:w="0" w:type="auto"/>
          </w:tcPr>
          <w:p w14:paraId="014BD3AE" w14:textId="77777777" w:rsidR="00356AFB" w:rsidRPr="00563648" w:rsidRDefault="00356AFB" w:rsidP="00880AF5">
            <w:pPr>
              <w:pStyle w:val="Default"/>
              <w:rPr>
                <w:rFonts w:asciiTheme="minorBidi" w:hAnsiTheme="minorBidi" w:cstheme="minorBidi"/>
                <w:color w:val="auto"/>
                <w:sz w:val="16"/>
                <w:szCs w:val="16"/>
                <w:lang w:val="en-GB"/>
              </w:rPr>
            </w:pPr>
            <w:r w:rsidRPr="00563648">
              <w:rPr>
                <w:rFonts w:asciiTheme="minorBidi" w:hAnsiTheme="minorBidi" w:cstheme="minorBidi"/>
                <w:color w:val="000000" w:themeColor="text1"/>
                <w:sz w:val="16"/>
                <w:szCs w:val="16"/>
                <w:lang w:val="en-GB"/>
              </w:rPr>
              <w:t xml:space="preserve">Livestock disease kills 20% of ruminants in developing countries. Desertification and land degradation have resulted in loss of pastureland. Higher temperatures found to reduce feed intake egg production, lead </w:t>
            </w:r>
            <w:proofErr w:type="gramStart"/>
            <w:r w:rsidRPr="00563648">
              <w:rPr>
                <w:rFonts w:asciiTheme="minorBidi" w:hAnsiTheme="minorBidi" w:cstheme="minorBidi"/>
                <w:color w:val="000000" w:themeColor="text1"/>
                <w:sz w:val="16"/>
                <w:szCs w:val="16"/>
                <w:lang w:val="en-GB"/>
              </w:rPr>
              <w:t xml:space="preserve">to </w:t>
            </w:r>
            <w:r w:rsidRPr="00563648">
              <w:rPr>
                <w:rFonts w:asciiTheme="minorBidi" w:hAnsiTheme="minorBidi" w:cstheme="minorBidi"/>
                <w:color w:val="000000" w:themeColor="text1"/>
                <w:sz w:val="16"/>
                <w:szCs w:val="16"/>
                <w:shd w:val="clear" w:color="auto" w:fill="FFFFFF"/>
              </w:rPr>
              <w:t xml:space="preserve"> feed</w:t>
            </w:r>
            <w:proofErr w:type="gramEnd"/>
            <w:r w:rsidRPr="00563648">
              <w:rPr>
                <w:rFonts w:asciiTheme="minorBidi" w:hAnsiTheme="minorBidi" w:cstheme="minorBidi"/>
                <w:color w:val="000000" w:themeColor="text1"/>
                <w:sz w:val="16"/>
                <w:szCs w:val="16"/>
                <w:shd w:val="clear" w:color="auto" w:fill="FFFFFF"/>
              </w:rPr>
              <w:t xml:space="preserve"> grain availability</w:t>
            </w:r>
            <w:r w:rsidRPr="00563648">
              <w:rPr>
                <w:rFonts w:asciiTheme="minorBidi" w:hAnsiTheme="minorBidi" w:cstheme="minorBidi"/>
                <w:color w:val="000000" w:themeColor="text1"/>
                <w:sz w:val="16"/>
                <w:szCs w:val="16"/>
                <w:lang w:val="en-GB"/>
              </w:rPr>
              <w:t xml:space="preserve">  </w:t>
            </w:r>
            <w:r w:rsidRPr="00563648">
              <w:rPr>
                <w:color w:val="000000" w:themeColor="text1"/>
                <w:sz w:val="16"/>
                <w:szCs w:val="16"/>
                <w:shd w:val="clear" w:color="auto" w:fill="FFFFFF"/>
              </w:rPr>
              <w:t>The increase in temperature ultimately increased the mortality rate of meat type chickens by 8.4%, layer birds by 0.84%, and indigenous chickens by 0.32%.</w:t>
            </w:r>
          </w:p>
        </w:tc>
      </w:tr>
      <w:tr w:rsidR="00356AFB" w:rsidRPr="00563648" w14:paraId="659C548E" w14:textId="77777777" w:rsidTr="00880AF5">
        <w:trPr>
          <w:trHeight w:val="3333"/>
        </w:trPr>
        <w:tc>
          <w:tcPr>
            <w:tcW w:w="0" w:type="auto"/>
            <w:shd w:val="clear" w:color="auto" w:fill="D9D9D9" w:themeFill="background1" w:themeFillShade="D9"/>
          </w:tcPr>
          <w:p w14:paraId="6BF18F78" w14:textId="77777777" w:rsidR="00356AFB" w:rsidRPr="00D03AAC" w:rsidRDefault="00356AFB" w:rsidP="00880AF5">
            <w:pPr>
              <w:rPr>
                <w:rFonts w:asciiTheme="minorBidi" w:hAnsiTheme="minorBidi"/>
                <w:b/>
                <w:bCs/>
                <w:sz w:val="16"/>
                <w:szCs w:val="16"/>
              </w:rPr>
            </w:pPr>
            <w:r w:rsidRPr="00D03AAC">
              <w:rPr>
                <w:rFonts w:asciiTheme="minorBidi" w:hAnsiTheme="minorBidi"/>
                <w:b/>
                <w:bCs/>
                <w:sz w:val="16"/>
                <w:szCs w:val="16"/>
              </w:rPr>
              <w:t xml:space="preserve">Sustainable Horticulture and vegetable production </w:t>
            </w:r>
          </w:p>
        </w:tc>
        <w:tc>
          <w:tcPr>
            <w:tcW w:w="0" w:type="auto"/>
            <w:shd w:val="clear" w:color="auto" w:fill="auto"/>
          </w:tcPr>
          <w:p w14:paraId="2D19D2C6" w14:textId="77777777" w:rsidR="00356AFB" w:rsidRDefault="00356AFB" w:rsidP="00880AF5">
            <w:pPr>
              <w:rPr>
                <w:rFonts w:asciiTheme="minorBidi" w:hAnsiTheme="minorBidi"/>
                <w:sz w:val="16"/>
                <w:szCs w:val="16"/>
              </w:rPr>
            </w:pPr>
            <w:r>
              <w:rPr>
                <w:rFonts w:asciiTheme="minorBidi" w:hAnsiTheme="minorBidi"/>
                <w:sz w:val="16"/>
                <w:szCs w:val="16"/>
              </w:rPr>
              <w:t xml:space="preserve">Horticulture (tomato) </w:t>
            </w:r>
          </w:p>
          <w:p w14:paraId="52B7CA39" w14:textId="77777777" w:rsidR="00356AFB" w:rsidRDefault="00356AFB" w:rsidP="00880AF5">
            <w:pPr>
              <w:rPr>
                <w:rFonts w:asciiTheme="minorBidi" w:hAnsiTheme="minorBidi"/>
                <w:sz w:val="16"/>
                <w:szCs w:val="16"/>
              </w:rPr>
            </w:pPr>
          </w:p>
          <w:p w14:paraId="6FD5D3CE"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792B83A3"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High temperatures, excess water or </w:t>
            </w:r>
            <w:proofErr w:type="gramStart"/>
            <w:r w:rsidRPr="00563648">
              <w:rPr>
                <w:rFonts w:asciiTheme="minorBidi" w:hAnsiTheme="minorBidi"/>
                <w:sz w:val="16"/>
                <w:szCs w:val="16"/>
              </w:rPr>
              <w:t>drought reduce</w:t>
            </w:r>
            <w:proofErr w:type="gramEnd"/>
            <w:r w:rsidRPr="00563648">
              <w:rPr>
                <w:rFonts w:asciiTheme="minorBidi" w:hAnsiTheme="minorBidi"/>
                <w:sz w:val="16"/>
                <w:szCs w:val="16"/>
              </w:rPr>
              <w:t xml:space="preserve"> productivity levels. Heat also </w:t>
            </w:r>
            <w:proofErr w:type="gramStart"/>
            <w:r w:rsidRPr="00563648">
              <w:rPr>
                <w:rFonts w:asciiTheme="minorBidi" w:hAnsiTheme="minorBidi"/>
                <w:sz w:val="16"/>
                <w:szCs w:val="16"/>
              </w:rPr>
              <w:t>impacts</w:t>
            </w:r>
            <w:proofErr w:type="gramEnd"/>
            <w:r w:rsidRPr="00563648">
              <w:rPr>
                <w:rFonts w:asciiTheme="minorBidi" w:hAnsiTheme="minorBidi"/>
                <w:sz w:val="16"/>
                <w:szCs w:val="16"/>
              </w:rPr>
              <w:t xml:space="preserve"> farmers’ ability to market and conserve tomatoes, which are highly perishable. Climate variability increases incidence of disease.</w:t>
            </w:r>
          </w:p>
        </w:tc>
        <w:tc>
          <w:tcPr>
            <w:tcW w:w="0" w:type="auto"/>
          </w:tcPr>
          <w:p w14:paraId="15660385"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Studies show significant declines in yields due to heat and water stress. High temperatures affect plant growth and reproduction, with increased incidence of abortion of fruit. Lack of water results in formation of fewer flowers and affects pollen. Farmers reported poor yields due to climate change.</w:t>
            </w:r>
          </w:p>
        </w:tc>
      </w:tr>
      <w:tr w:rsidR="00356AFB" w:rsidRPr="00563648" w14:paraId="40C5101E" w14:textId="77777777" w:rsidTr="00880AF5">
        <w:tc>
          <w:tcPr>
            <w:tcW w:w="0" w:type="auto"/>
            <w:vMerge w:val="restart"/>
            <w:shd w:val="clear" w:color="auto" w:fill="D9D9D9" w:themeFill="background1" w:themeFillShade="D9"/>
          </w:tcPr>
          <w:p w14:paraId="3964A7C0" w14:textId="77777777" w:rsidR="00356AFB" w:rsidRDefault="00356AFB" w:rsidP="00880AF5">
            <w:pPr>
              <w:rPr>
                <w:rFonts w:asciiTheme="minorBidi" w:hAnsiTheme="minorBidi"/>
                <w:b/>
                <w:sz w:val="16"/>
                <w:szCs w:val="16"/>
              </w:rPr>
            </w:pPr>
          </w:p>
          <w:p w14:paraId="65843442" w14:textId="77777777" w:rsidR="00356AFB" w:rsidRDefault="00356AFB" w:rsidP="00880AF5">
            <w:pPr>
              <w:rPr>
                <w:rFonts w:asciiTheme="minorBidi" w:hAnsiTheme="minorBidi"/>
                <w:b/>
                <w:sz w:val="16"/>
                <w:szCs w:val="16"/>
              </w:rPr>
            </w:pPr>
          </w:p>
          <w:p w14:paraId="1BD5BB12" w14:textId="77777777" w:rsidR="00356AFB" w:rsidRDefault="00356AFB" w:rsidP="00880AF5">
            <w:pPr>
              <w:rPr>
                <w:rFonts w:asciiTheme="minorBidi" w:hAnsiTheme="minorBidi"/>
                <w:b/>
                <w:sz w:val="16"/>
                <w:szCs w:val="16"/>
              </w:rPr>
            </w:pPr>
          </w:p>
          <w:p w14:paraId="71765503" w14:textId="77777777" w:rsidR="00356AFB" w:rsidRDefault="00356AFB" w:rsidP="00880AF5">
            <w:pPr>
              <w:rPr>
                <w:rFonts w:asciiTheme="minorBidi" w:hAnsiTheme="minorBidi"/>
                <w:b/>
                <w:sz w:val="16"/>
                <w:szCs w:val="16"/>
              </w:rPr>
            </w:pPr>
          </w:p>
          <w:p w14:paraId="63A84C20" w14:textId="77777777" w:rsidR="00356AFB" w:rsidRDefault="00356AFB" w:rsidP="00880AF5">
            <w:pPr>
              <w:rPr>
                <w:rFonts w:asciiTheme="minorBidi" w:hAnsiTheme="minorBidi"/>
                <w:b/>
                <w:sz w:val="16"/>
                <w:szCs w:val="16"/>
              </w:rPr>
            </w:pPr>
          </w:p>
          <w:p w14:paraId="4A7D412A" w14:textId="77777777" w:rsidR="00356AFB" w:rsidRDefault="00356AFB" w:rsidP="00880AF5">
            <w:pPr>
              <w:rPr>
                <w:rFonts w:asciiTheme="minorBidi" w:hAnsiTheme="minorBidi"/>
                <w:b/>
                <w:sz w:val="16"/>
                <w:szCs w:val="16"/>
              </w:rPr>
            </w:pPr>
          </w:p>
          <w:p w14:paraId="4239C46B" w14:textId="77777777" w:rsidR="00356AFB" w:rsidRDefault="00356AFB" w:rsidP="00880AF5">
            <w:pPr>
              <w:rPr>
                <w:rFonts w:asciiTheme="minorBidi" w:hAnsiTheme="minorBidi"/>
                <w:b/>
                <w:sz w:val="16"/>
                <w:szCs w:val="16"/>
              </w:rPr>
            </w:pPr>
          </w:p>
          <w:p w14:paraId="3D3126BF" w14:textId="77777777" w:rsidR="00356AFB" w:rsidRDefault="00356AFB" w:rsidP="00880AF5">
            <w:pPr>
              <w:rPr>
                <w:rFonts w:asciiTheme="minorBidi" w:hAnsiTheme="minorBidi"/>
                <w:b/>
                <w:sz w:val="16"/>
                <w:szCs w:val="16"/>
              </w:rPr>
            </w:pPr>
          </w:p>
          <w:p w14:paraId="21A83A1E" w14:textId="77777777" w:rsidR="00356AFB" w:rsidRDefault="00356AFB" w:rsidP="00880AF5">
            <w:pPr>
              <w:rPr>
                <w:rFonts w:asciiTheme="minorBidi" w:hAnsiTheme="minorBidi"/>
                <w:b/>
                <w:sz w:val="16"/>
                <w:szCs w:val="16"/>
              </w:rPr>
            </w:pPr>
          </w:p>
          <w:p w14:paraId="4DCA4460" w14:textId="77777777" w:rsidR="00356AFB" w:rsidRDefault="00356AFB" w:rsidP="00880AF5">
            <w:pPr>
              <w:rPr>
                <w:rFonts w:asciiTheme="minorBidi" w:hAnsiTheme="minorBidi"/>
                <w:b/>
                <w:sz w:val="16"/>
                <w:szCs w:val="16"/>
              </w:rPr>
            </w:pPr>
          </w:p>
          <w:p w14:paraId="63ADE88C" w14:textId="77777777" w:rsidR="00356AFB" w:rsidRDefault="00356AFB" w:rsidP="00880AF5">
            <w:pPr>
              <w:rPr>
                <w:rFonts w:asciiTheme="minorBidi" w:hAnsiTheme="minorBidi"/>
                <w:b/>
                <w:sz w:val="16"/>
                <w:szCs w:val="16"/>
              </w:rPr>
            </w:pPr>
          </w:p>
          <w:p w14:paraId="21BF1C40" w14:textId="77777777" w:rsidR="00356AFB" w:rsidRDefault="00356AFB" w:rsidP="00880AF5">
            <w:pPr>
              <w:rPr>
                <w:rFonts w:asciiTheme="minorBidi" w:hAnsiTheme="minorBidi"/>
                <w:b/>
                <w:sz w:val="16"/>
                <w:szCs w:val="16"/>
              </w:rPr>
            </w:pPr>
          </w:p>
          <w:p w14:paraId="3BAB917A" w14:textId="77777777" w:rsidR="00356AFB" w:rsidRDefault="00356AFB" w:rsidP="00880AF5">
            <w:pPr>
              <w:rPr>
                <w:rFonts w:asciiTheme="minorBidi" w:hAnsiTheme="minorBidi"/>
                <w:b/>
                <w:sz w:val="16"/>
                <w:szCs w:val="16"/>
              </w:rPr>
            </w:pPr>
          </w:p>
          <w:p w14:paraId="3FF8C113" w14:textId="77777777" w:rsidR="00356AFB" w:rsidRDefault="00356AFB" w:rsidP="00880AF5">
            <w:pPr>
              <w:rPr>
                <w:rFonts w:asciiTheme="minorBidi" w:hAnsiTheme="minorBidi"/>
                <w:b/>
                <w:sz w:val="16"/>
                <w:szCs w:val="16"/>
              </w:rPr>
            </w:pPr>
          </w:p>
          <w:p w14:paraId="4513C1E1" w14:textId="77777777" w:rsidR="00356AFB" w:rsidRDefault="00356AFB" w:rsidP="00880AF5">
            <w:pPr>
              <w:rPr>
                <w:rFonts w:asciiTheme="minorBidi" w:hAnsiTheme="minorBidi"/>
                <w:b/>
                <w:sz w:val="16"/>
                <w:szCs w:val="16"/>
              </w:rPr>
            </w:pPr>
          </w:p>
          <w:p w14:paraId="2201B59F" w14:textId="77777777" w:rsidR="00356AFB" w:rsidRPr="00563648" w:rsidRDefault="00356AFB" w:rsidP="00880AF5">
            <w:pPr>
              <w:rPr>
                <w:rFonts w:asciiTheme="minorBidi" w:hAnsiTheme="minorBidi"/>
                <w:sz w:val="16"/>
                <w:szCs w:val="16"/>
              </w:rPr>
            </w:pPr>
            <w:r w:rsidRPr="00563648">
              <w:rPr>
                <w:rFonts w:asciiTheme="minorBidi" w:hAnsiTheme="minorBidi"/>
                <w:b/>
                <w:sz w:val="16"/>
                <w:szCs w:val="16"/>
              </w:rPr>
              <w:t xml:space="preserve">Restoring </w:t>
            </w:r>
            <w:r>
              <w:rPr>
                <w:rFonts w:asciiTheme="minorBidi" w:hAnsiTheme="minorBidi"/>
                <w:b/>
                <w:sz w:val="16"/>
                <w:szCs w:val="16"/>
              </w:rPr>
              <w:t>d</w:t>
            </w:r>
            <w:r w:rsidRPr="00563648">
              <w:rPr>
                <w:rFonts w:asciiTheme="minorBidi" w:hAnsiTheme="minorBidi"/>
                <w:b/>
                <w:sz w:val="16"/>
                <w:szCs w:val="16"/>
              </w:rPr>
              <w:t xml:space="preserve">egraded land and </w:t>
            </w:r>
            <w:r>
              <w:rPr>
                <w:rFonts w:asciiTheme="minorBidi" w:hAnsiTheme="minorBidi"/>
                <w:b/>
                <w:sz w:val="16"/>
                <w:szCs w:val="16"/>
              </w:rPr>
              <w:t>a</w:t>
            </w:r>
            <w:r w:rsidRPr="00563648">
              <w:rPr>
                <w:rFonts w:asciiTheme="minorBidi" w:hAnsiTheme="minorBidi"/>
                <w:b/>
                <w:sz w:val="16"/>
                <w:szCs w:val="16"/>
              </w:rPr>
              <w:t>groforestry</w:t>
            </w:r>
          </w:p>
          <w:p w14:paraId="36A16948" w14:textId="77777777" w:rsidR="00356AFB" w:rsidRPr="00563648" w:rsidRDefault="00356AFB" w:rsidP="00880AF5">
            <w:pPr>
              <w:rPr>
                <w:rFonts w:asciiTheme="minorBidi" w:hAnsiTheme="minorBidi"/>
                <w:sz w:val="16"/>
                <w:szCs w:val="16"/>
              </w:rPr>
            </w:pPr>
          </w:p>
        </w:tc>
        <w:tc>
          <w:tcPr>
            <w:tcW w:w="0" w:type="auto"/>
            <w:shd w:val="clear" w:color="auto" w:fill="auto"/>
          </w:tcPr>
          <w:p w14:paraId="6950C4CC" w14:textId="77777777" w:rsidR="00356AFB" w:rsidRDefault="00356AFB" w:rsidP="00880AF5">
            <w:pPr>
              <w:rPr>
                <w:rFonts w:asciiTheme="minorBidi" w:hAnsiTheme="minorBidi"/>
                <w:sz w:val="16"/>
                <w:szCs w:val="16"/>
              </w:rPr>
            </w:pPr>
            <w:r w:rsidRPr="00563648">
              <w:rPr>
                <w:rFonts w:asciiTheme="minorBidi" w:hAnsiTheme="minorBidi"/>
                <w:sz w:val="16"/>
                <w:szCs w:val="16"/>
              </w:rPr>
              <w:lastRenderedPageBreak/>
              <w:t>Sustainable Mango with native species</w:t>
            </w:r>
            <w:r>
              <w:rPr>
                <w:rFonts w:asciiTheme="minorBidi" w:hAnsiTheme="minorBidi"/>
                <w:sz w:val="16"/>
                <w:szCs w:val="16"/>
              </w:rPr>
              <w:t xml:space="preserve"> (agroforestry- alley cropping)</w:t>
            </w:r>
          </w:p>
          <w:p w14:paraId="5A9AB78D" w14:textId="77777777" w:rsidR="00356AFB" w:rsidRPr="00563648" w:rsidRDefault="00356AFB" w:rsidP="00880AF5">
            <w:pPr>
              <w:rPr>
                <w:rFonts w:asciiTheme="minorBidi" w:hAnsiTheme="minorBidi"/>
                <w:sz w:val="16"/>
                <w:szCs w:val="16"/>
              </w:rPr>
            </w:pPr>
            <w:r>
              <w:rPr>
                <w:rFonts w:asciiTheme="minorBidi" w:hAnsiTheme="minorBidi"/>
                <w:sz w:val="16"/>
                <w:szCs w:val="16"/>
              </w:rPr>
              <w:lastRenderedPageBreak/>
              <w:t>10%</w:t>
            </w:r>
          </w:p>
        </w:tc>
        <w:tc>
          <w:tcPr>
            <w:tcW w:w="0" w:type="auto"/>
          </w:tcPr>
          <w:p w14:paraId="7C807635"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lastRenderedPageBreak/>
              <w:t xml:space="preserve">Negative impacts of water stress and extreme temperatures on flower induction, fruit set and pollen survival. CC scenarios predict a rapid decline in the number of induction days by end of century. Shorter flowering periods reduce productivity. Rainfall variability – especially if there is </w:t>
            </w:r>
            <w:r w:rsidRPr="00563648">
              <w:rPr>
                <w:rFonts w:asciiTheme="minorBidi" w:hAnsiTheme="minorBidi"/>
                <w:sz w:val="16"/>
                <w:szCs w:val="16"/>
              </w:rPr>
              <w:lastRenderedPageBreak/>
              <w:t>rain during flowering period – may also reduce yields.</w:t>
            </w:r>
          </w:p>
        </w:tc>
        <w:tc>
          <w:tcPr>
            <w:tcW w:w="0" w:type="auto"/>
          </w:tcPr>
          <w:p w14:paraId="6743D539"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lastRenderedPageBreak/>
              <w:t>Influence of climate change on yield, time of maturation and quality</w:t>
            </w:r>
          </w:p>
        </w:tc>
      </w:tr>
      <w:tr w:rsidR="00356AFB" w:rsidRPr="00563648" w14:paraId="140E522E" w14:textId="77777777" w:rsidTr="00880AF5">
        <w:tc>
          <w:tcPr>
            <w:tcW w:w="0" w:type="auto"/>
            <w:vMerge/>
            <w:shd w:val="clear" w:color="auto" w:fill="D9D9D9" w:themeFill="background1" w:themeFillShade="D9"/>
          </w:tcPr>
          <w:p w14:paraId="63082690" w14:textId="77777777" w:rsidR="00356AFB" w:rsidRPr="00563648" w:rsidRDefault="00356AFB" w:rsidP="00880AF5">
            <w:pPr>
              <w:rPr>
                <w:rFonts w:asciiTheme="minorBidi" w:hAnsiTheme="minorBidi"/>
                <w:sz w:val="16"/>
                <w:szCs w:val="16"/>
              </w:rPr>
            </w:pPr>
          </w:p>
        </w:tc>
        <w:tc>
          <w:tcPr>
            <w:tcW w:w="0" w:type="auto"/>
            <w:shd w:val="clear" w:color="auto" w:fill="auto"/>
          </w:tcPr>
          <w:p w14:paraId="4ABC5015" w14:textId="77777777" w:rsidR="00356AFB" w:rsidRDefault="00356AFB" w:rsidP="00880AF5">
            <w:pPr>
              <w:rPr>
                <w:rFonts w:asciiTheme="minorBidi" w:hAnsiTheme="minorBidi"/>
                <w:sz w:val="16"/>
                <w:szCs w:val="16"/>
              </w:rPr>
            </w:pPr>
            <w:r w:rsidRPr="00563648">
              <w:rPr>
                <w:rFonts w:asciiTheme="minorBidi" w:hAnsiTheme="minorBidi"/>
                <w:sz w:val="16"/>
                <w:szCs w:val="16"/>
              </w:rPr>
              <w:t>Cashew production with native species</w:t>
            </w:r>
            <w:r>
              <w:rPr>
                <w:rFonts w:asciiTheme="minorBidi" w:hAnsiTheme="minorBidi"/>
                <w:sz w:val="16"/>
                <w:szCs w:val="16"/>
              </w:rPr>
              <w:t xml:space="preserve"> (parklands)</w:t>
            </w:r>
          </w:p>
          <w:p w14:paraId="35591371" w14:textId="77777777" w:rsidR="00356AFB" w:rsidRDefault="00356AFB" w:rsidP="00880AF5">
            <w:pPr>
              <w:rPr>
                <w:rFonts w:asciiTheme="minorBidi" w:hAnsiTheme="minorBidi"/>
                <w:sz w:val="16"/>
                <w:szCs w:val="16"/>
              </w:rPr>
            </w:pPr>
          </w:p>
          <w:p w14:paraId="354B996A"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3049364D"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Increased temperature, rainfall and humidity can lead to higher incidence of pests and disease, two major constraints to cashew production. Irregular rainfall, violent winds and prolonged drought can </w:t>
            </w:r>
            <w:proofErr w:type="gramStart"/>
            <w:r w:rsidRPr="00563648">
              <w:rPr>
                <w:rFonts w:asciiTheme="minorBidi" w:hAnsiTheme="minorBidi"/>
                <w:sz w:val="16"/>
                <w:szCs w:val="16"/>
              </w:rPr>
              <w:t>impact</w:t>
            </w:r>
            <w:proofErr w:type="gramEnd"/>
            <w:r w:rsidRPr="00563648">
              <w:rPr>
                <w:rFonts w:asciiTheme="minorBidi" w:hAnsiTheme="minorBidi"/>
                <w:sz w:val="16"/>
                <w:szCs w:val="16"/>
              </w:rPr>
              <w:t xml:space="preserve"> yields and quality. Though highly tolerant to drought, low rainfall during vegetative stage can prevent trees from obtaining enough water to sustain flowering.</w:t>
            </w:r>
          </w:p>
        </w:tc>
        <w:tc>
          <w:tcPr>
            <w:tcW w:w="0" w:type="auto"/>
          </w:tcPr>
          <w:p w14:paraId="03B4E3B2"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Higher temperatures, erratic rainfall and increases in humidity increase the incidence of pests and disease. Irregular rainfall and temperature changes </w:t>
            </w:r>
            <w:proofErr w:type="gramStart"/>
            <w:r w:rsidRPr="00563648">
              <w:rPr>
                <w:rFonts w:asciiTheme="minorBidi" w:hAnsiTheme="minorBidi"/>
                <w:sz w:val="16"/>
                <w:szCs w:val="16"/>
              </w:rPr>
              <w:t>have been found</w:t>
            </w:r>
            <w:proofErr w:type="gramEnd"/>
            <w:r w:rsidRPr="00563648">
              <w:rPr>
                <w:rFonts w:asciiTheme="minorBidi" w:hAnsiTheme="minorBidi"/>
                <w:sz w:val="16"/>
                <w:szCs w:val="16"/>
              </w:rPr>
              <w:t xml:space="preserve"> to affect production.</w:t>
            </w:r>
          </w:p>
        </w:tc>
      </w:tr>
      <w:tr w:rsidR="00356AFB" w:rsidRPr="00563648" w14:paraId="701CA1C2" w14:textId="77777777" w:rsidTr="00880AF5">
        <w:tc>
          <w:tcPr>
            <w:tcW w:w="0" w:type="auto"/>
            <w:vMerge/>
            <w:shd w:val="clear" w:color="auto" w:fill="D9D9D9" w:themeFill="background1" w:themeFillShade="D9"/>
          </w:tcPr>
          <w:p w14:paraId="04737778" w14:textId="77777777" w:rsidR="00356AFB" w:rsidRPr="00563648" w:rsidRDefault="00356AFB" w:rsidP="00880AF5">
            <w:pPr>
              <w:rPr>
                <w:rFonts w:asciiTheme="minorBidi" w:hAnsiTheme="minorBidi"/>
                <w:sz w:val="16"/>
                <w:szCs w:val="16"/>
              </w:rPr>
            </w:pPr>
          </w:p>
        </w:tc>
        <w:tc>
          <w:tcPr>
            <w:tcW w:w="0" w:type="auto"/>
            <w:shd w:val="clear" w:color="auto" w:fill="auto"/>
          </w:tcPr>
          <w:p w14:paraId="5CBAF861" w14:textId="77777777" w:rsidR="00356AFB" w:rsidRDefault="00356AFB" w:rsidP="00880AF5">
            <w:pPr>
              <w:rPr>
                <w:rFonts w:asciiTheme="minorBidi" w:hAnsiTheme="minorBidi"/>
                <w:sz w:val="16"/>
                <w:szCs w:val="16"/>
              </w:rPr>
            </w:pPr>
            <w:r>
              <w:rPr>
                <w:rFonts w:asciiTheme="minorBidi" w:hAnsiTheme="minorBidi"/>
                <w:sz w:val="16"/>
                <w:szCs w:val="16"/>
              </w:rPr>
              <w:t xml:space="preserve">Sustainable </w:t>
            </w:r>
            <w:proofErr w:type="spellStart"/>
            <w:r w:rsidRPr="00563648">
              <w:rPr>
                <w:rFonts w:asciiTheme="minorBidi" w:hAnsiTheme="minorBidi"/>
                <w:sz w:val="16"/>
                <w:szCs w:val="16"/>
              </w:rPr>
              <w:t>Shea</w:t>
            </w:r>
            <w:proofErr w:type="spellEnd"/>
            <w:r>
              <w:rPr>
                <w:rFonts w:asciiTheme="minorBidi" w:hAnsiTheme="minorBidi"/>
                <w:sz w:val="16"/>
                <w:szCs w:val="16"/>
              </w:rPr>
              <w:t xml:space="preserve"> Production</w:t>
            </w:r>
          </w:p>
          <w:p w14:paraId="0BD78D83" w14:textId="77777777" w:rsidR="00356AFB" w:rsidRDefault="00356AFB" w:rsidP="00880AF5">
            <w:pPr>
              <w:rPr>
                <w:rFonts w:asciiTheme="minorBidi" w:hAnsiTheme="minorBidi"/>
                <w:sz w:val="16"/>
                <w:szCs w:val="16"/>
              </w:rPr>
            </w:pPr>
            <w:r>
              <w:rPr>
                <w:rFonts w:asciiTheme="minorBidi" w:hAnsiTheme="minorBidi"/>
                <w:sz w:val="16"/>
                <w:szCs w:val="16"/>
              </w:rPr>
              <w:t>(parklands)</w:t>
            </w:r>
          </w:p>
          <w:p w14:paraId="675CA01F" w14:textId="77777777" w:rsidR="00356AFB" w:rsidRDefault="00356AFB" w:rsidP="00880AF5">
            <w:pPr>
              <w:rPr>
                <w:rFonts w:asciiTheme="minorBidi" w:hAnsiTheme="minorBidi"/>
                <w:sz w:val="16"/>
                <w:szCs w:val="16"/>
              </w:rPr>
            </w:pPr>
          </w:p>
          <w:p w14:paraId="6777B4AE"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765B54DE"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Favourable habitats of </w:t>
            </w:r>
            <w:proofErr w:type="spellStart"/>
            <w:r w:rsidRPr="00563648">
              <w:rPr>
                <w:rFonts w:asciiTheme="minorBidi" w:hAnsiTheme="minorBidi"/>
                <w:sz w:val="16"/>
                <w:szCs w:val="16"/>
              </w:rPr>
              <w:t>shea</w:t>
            </w:r>
            <w:proofErr w:type="spellEnd"/>
            <w:r w:rsidRPr="00563648">
              <w:rPr>
                <w:rFonts w:asciiTheme="minorBidi" w:hAnsiTheme="minorBidi"/>
                <w:sz w:val="16"/>
                <w:szCs w:val="16"/>
              </w:rPr>
              <w:t xml:space="preserve"> trees will decline by 13% (RCP8.5) by 2070 due to climate change. Higher risk of losing flowers and fruit due to heavy rainfall and winds; drought, flooding and wildfires increasing tree mortality and inhibit harvesting; decrease in water supply affecting growth and limiting processing; more frequent and prolonged droughts leading to the abortion of fruit. Deforestation biggest threat.</w:t>
            </w:r>
          </w:p>
        </w:tc>
        <w:tc>
          <w:tcPr>
            <w:tcW w:w="0" w:type="auto"/>
          </w:tcPr>
          <w:p w14:paraId="28D3CACD"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Higher temperatures and changes in rainfall patterns are already causing the trees to shift southward, with impacts on the trees’ growth, regeneration and production levels.</w:t>
            </w:r>
          </w:p>
        </w:tc>
      </w:tr>
      <w:tr w:rsidR="00356AFB" w:rsidRPr="00563648" w14:paraId="499C0D00" w14:textId="77777777" w:rsidTr="00880AF5">
        <w:tc>
          <w:tcPr>
            <w:tcW w:w="0" w:type="auto"/>
            <w:vMerge w:val="restart"/>
            <w:shd w:val="clear" w:color="auto" w:fill="D9D9D9" w:themeFill="background1" w:themeFillShade="D9"/>
          </w:tcPr>
          <w:p w14:paraId="15768C76" w14:textId="77777777" w:rsidR="00356AFB" w:rsidRDefault="00356AFB" w:rsidP="00880AF5">
            <w:pPr>
              <w:rPr>
                <w:rFonts w:asciiTheme="minorBidi" w:hAnsiTheme="minorBidi"/>
                <w:b/>
                <w:sz w:val="18"/>
                <w:szCs w:val="18"/>
              </w:rPr>
            </w:pPr>
          </w:p>
          <w:p w14:paraId="7FF73D71" w14:textId="77777777" w:rsidR="00356AFB" w:rsidRDefault="00356AFB" w:rsidP="00880AF5">
            <w:pPr>
              <w:rPr>
                <w:rFonts w:asciiTheme="minorBidi" w:hAnsiTheme="minorBidi"/>
                <w:b/>
                <w:sz w:val="18"/>
                <w:szCs w:val="18"/>
              </w:rPr>
            </w:pPr>
          </w:p>
          <w:p w14:paraId="4AFD0931" w14:textId="77777777" w:rsidR="00356AFB" w:rsidRDefault="00356AFB" w:rsidP="00880AF5">
            <w:pPr>
              <w:rPr>
                <w:rFonts w:asciiTheme="minorBidi" w:hAnsiTheme="minorBidi"/>
                <w:b/>
                <w:sz w:val="18"/>
                <w:szCs w:val="18"/>
              </w:rPr>
            </w:pPr>
          </w:p>
          <w:p w14:paraId="6856816D" w14:textId="77777777" w:rsidR="00356AFB" w:rsidRDefault="00356AFB" w:rsidP="00880AF5">
            <w:pPr>
              <w:rPr>
                <w:rFonts w:asciiTheme="minorBidi" w:hAnsiTheme="minorBidi"/>
                <w:b/>
                <w:sz w:val="18"/>
                <w:szCs w:val="18"/>
              </w:rPr>
            </w:pPr>
          </w:p>
          <w:p w14:paraId="59B030A0" w14:textId="77777777" w:rsidR="00356AFB" w:rsidRDefault="00356AFB" w:rsidP="00880AF5">
            <w:pPr>
              <w:rPr>
                <w:rFonts w:asciiTheme="minorBidi" w:hAnsiTheme="minorBidi"/>
                <w:b/>
                <w:sz w:val="18"/>
                <w:szCs w:val="18"/>
              </w:rPr>
            </w:pPr>
          </w:p>
          <w:p w14:paraId="574657E5" w14:textId="77777777" w:rsidR="00356AFB" w:rsidRDefault="00356AFB" w:rsidP="00880AF5">
            <w:pPr>
              <w:rPr>
                <w:rFonts w:asciiTheme="minorBidi" w:hAnsiTheme="minorBidi"/>
                <w:b/>
                <w:sz w:val="18"/>
                <w:szCs w:val="18"/>
              </w:rPr>
            </w:pPr>
          </w:p>
          <w:p w14:paraId="40A6CA00" w14:textId="77777777" w:rsidR="00356AFB" w:rsidRDefault="00356AFB" w:rsidP="00880AF5">
            <w:pPr>
              <w:rPr>
                <w:rFonts w:asciiTheme="minorBidi" w:hAnsiTheme="minorBidi"/>
                <w:b/>
                <w:sz w:val="18"/>
                <w:szCs w:val="18"/>
              </w:rPr>
            </w:pPr>
          </w:p>
          <w:p w14:paraId="59A04BB9" w14:textId="77777777" w:rsidR="00356AFB" w:rsidRDefault="00356AFB" w:rsidP="00880AF5">
            <w:pPr>
              <w:rPr>
                <w:rFonts w:asciiTheme="minorBidi" w:hAnsiTheme="minorBidi"/>
                <w:b/>
                <w:sz w:val="18"/>
                <w:szCs w:val="18"/>
              </w:rPr>
            </w:pPr>
          </w:p>
          <w:p w14:paraId="7585DD5B" w14:textId="77777777" w:rsidR="00356AFB" w:rsidRDefault="00356AFB" w:rsidP="00880AF5">
            <w:pPr>
              <w:rPr>
                <w:rFonts w:asciiTheme="minorBidi" w:hAnsiTheme="minorBidi"/>
                <w:b/>
                <w:sz w:val="18"/>
                <w:szCs w:val="18"/>
              </w:rPr>
            </w:pPr>
          </w:p>
          <w:p w14:paraId="2B89F481" w14:textId="77777777" w:rsidR="00356AFB" w:rsidRDefault="00356AFB" w:rsidP="00880AF5">
            <w:pPr>
              <w:rPr>
                <w:rFonts w:asciiTheme="minorBidi" w:hAnsiTheme="minorBidi"/>
                <w:b/>
                <w:sz w:val="18"/>
                <w:szCs w:val="18"/>
              </w:rPr>
            </w:pPr>
          </w:p>
          <w:p w14:paraId="6675C9DC" w14:textId="77777777" w:rsidR="00356AFB" w:rsidRDefault="00356AFB" w:rsidP="00880AF5">
            <w:pPr>
              <w:rPr>
                <w:rFonts w:asciiTheme="minorBidi" w:hAnsiTheme="minorBidi"/>
                <w:b/>
                <w:sz w:val="18"/>
                <w:szCs w:val="18"/>
              </w:rPr>
            </w:pPr>
          </w:p>
          <w:p w14:paraId="4FCDE453" w14:textId="77777777" w:rsidR="00356AFB" w:rsidRDefault="00356AFB" w:rsidP="00880AF5">
            <w:pPr>
              <w:rPr>
                <w:rFonts w:asciiTheme="minorBidi" w:hAnsiTheme="minorBidi"/>
                <w:b/>
                <w:sz w:val="18"/>
                <w:szCs w:val="18"/>
              </w:rPr>
            </w:pPr>
          </w:p>
          <w:p w14:paraId="28BD111B" w14:textId="77777777" w:rsidR="00356AFB" w:rsidRDefault="00356AFB" w:rsidP="00880AF5">
            <w:pPr>
              <w:rPr>
                <w:rFonts w:asciiTheme="minorBidi" w:hAnsiTheme="minorBidi"/>
                <w:b/>
                <w:sz w:val="18"/>
                <w:szCs w:val="18"/>
              </w:rPr>
            </w:pPr>
          </w:p>
          <w:p w14:paraId="78460130" w14:textId="77777777" w:rsidR="00356AFB" w:rsidRDefault="00356AFB" w:rsidP="00880AF5">
            <w:pPr>
              <w:rPr>
                <w:rFonts w:asciiTheme="minorBidi" w:hAnsiTheme="minorBidi"/>
                <w:b/>
                <w:sz w:val="18"/>
                <w:szCs w:val="18"/>
              </w:rPr>
            </w:pPr>
          </w:p>
          <w:p w14:paraId="30A87A1C" w14:textId="77777777" w:rsidR="00356AFB" w:rsidRPr="00D03AAC" w:rsidRDefault="00356AFB" w:rsidP="00880AF5">
            <w:pPr>
              <w:rPr>
                <w:rFonts w:asciiTheme="minorBidi" w:hAnsiTheme="minorBidi"/>
                <w:sz w:val="16"/>
                <w:szCs w:val="16"/>
              </w:rPr>
            </w:pPr>
            <w:r w:rsidRPr="00D03AAC">
              <w:rPr>
                <w:rFonts w:asciiTheme="minorBidi" w:hAnsiTheme="minorBidi"/>
                <w:b/>
                <w:sz w:val="16"/>
                <w:szCs w:val="16"/>
              </w:rPr>
              <w:t>Sustainable cereals-staple crops production</w:t>
            </w:r>
          </w:p>
        </w:tc>
        <w:tc>
          <w:tcPr>
            <w:tcW w:w="0" w:type="auto"/>
            <w:shd w:val="clear" w:color="auto" w:fill="auto"/>
          </w:tcPr>
          <w:p w14:paraId="4A615EC3" w14:textId="77777777" w:rsidR="00356AFB" w:rsidRDefault="00356AFB" w:rsidP="00880AF5">
            <w:pPr>
              <w:rPr>
                <w:rFonts w:asciiTheme="minorBidi" w:hAnsiTheme="minorBidi"/>
                <w:sz w:val="16"/>
                <w:szCs w:val="16"/>
              </w:rPr>
            </w:pPr>
            <w:r w:rsidRPr="00563648">
              <w:rPr>
                <w:rFonts w:asciiTheme="minorBidi" w:hAnsiTheme="minorBidi"/>
                <w:sz w:val="16"/>
                <w:szCs w:val="16"/>
              </w:rPr>
              <w:t>Sustainable Rice production</w:t>
            </w:r>
          </w:p>
          <w:p w14:paraId="147D2979" w14:textId="77777777" w:rsidR="00356AFB" w:rsidRDefault="00356AFB" w:rsidP="00880AF5">
            <w:pPr>
              <w:rPr>
                <w:rFonts w:asciiTheme="minorBidi" w:hAnsiTheme="minorBidi"/>
                <w:sz w:val="16"/>
                <w:szCs w:val="16"/>
              </w:rPr>
            </w:pPr>
          </w:p>
          <w:p w14:paraId="20ACB723"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1CFA8BB0"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Increasing climate variability (rainfall) and high temperatures disrupt growing seasons. Greater risk of prolonged drought, heat waves, floods, water shortages, strong winds and storms, pests and diseases, causing substantial yield reductions or crop failure, which are higher for </w:t>
            </w:r>
            <w:proofErr w:type="spellStart"/>
            <w:r w:rsidRPr="00563648">
              <w:rPr>
                <w:rFonts w:asciiTheme="minorBidi" w:hAnsiTheme="minorBidi"/>
                <w:sz w:val="16"/>
                <w:szCs w:val="16"/>
              </w:rPr>
              <w:t>rainfed</w:t>
            </w:r>
            <w:proofErr w:type="spellEnd"/>
            <w:r w:rsidRPr="00563648">
              <w:rPr>
                <w:rFonts w:asciiTheme="minorBidi" w:hAnsiTheme="minorBidi"/>
                <w:sz w:val="16"/>
                <w:szCs w:val="16"/>
              </w:rPr>
              <w:t xml:space="preserve"> production. SLR increases risk of floods and salinization</w:t>
            </w:r>
          </w:p>
        </w:tc>
        <w:tc>
          <w:tcPr>
            <w:tcW w:w="0" w:type="auto"/>
          </w:tcPr>
          <w:p w14:paraId="52CDADD6"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Estimated reductions in rice yield range from 5-25% and up to 80%, in irrigated rice systems in the hot-dry season and around 40% in rainy season. </w:t>
            </w:r>
          </w:p>
        </w:tc>
      </w:tr>
      <w:tr w:rsidR="00356AFB" w:rsidRPr="00563648" w14:paraId="590A994B" w14:textId="77777777" w:rsidTr="00880AF5">
        <w:tc>
          <w:tcPr>
            <w:tcW w:w="0" w:type="auto"/>
            <w:vMerge/>
            <w:shd w:val="clear" w:color="auto" w:fill="D9D9D9" w:themeFill="background1" w:themeFillShade="D9"/>
          </w:tcPr>
          <w:p w14:paraId="02AB89DA" w14:textId="77777777" w:rsidR="00356AFB" w:rsidRPr="00563648" w:rsidRDefault="00356AFB" w:rsidP="00880AF5">
            <w:pPr>
              <w:rPr>
                <w:rFonts w:asciiTheme="minorBidi" w:hAnsiTheme="minorBidi"/>
                <w:sz w:val="16"/>
                <w:szCs w:val="16"/>
              </w:rPr>
            </w:pPr>
          </w:p>
        </w:tc>
        <w:tc>
          <w:tcPr>
            <w:tcW w:w="0" w:type="auto"/>
            <w:shd w:val="clear" w:color="auto" w:fill="auto"/>
          </w:tcPr>
          <w:p w14:paraId="09D4234D" w14:textId="77777777" w:rsidR="00356AFB" w:rsidRDefault="00356AFB" w:rsidP="00880AF5">
            <w:pPr>
              <w:rPr>
                <w:rFonts w:asciiTheme="minorBidi" w:hAnsiTheme="minorBidi"/>
                <w:sz w:val="16"/>
                <w:szCs w:val="16"/>
              </w:rPr>
            </w:pPr>
            <w:r w:rsidRPr="00563648">
              <w:rPr>
                <w:rFonts w:asciiTheme="minorBidi" w:hAnsiTheme="minorBidi"/>
                <w:sz w:val="16"/>
                <w:szCs w:val="16"/>
              </w:rPr>
              <w:t>Sustainable Cassava production</w:t>
            </w:r>
          </w:p>
          <w:p w14:paraId="2A5AEFCF"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7DAE9075"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Though resilient to climate change stressors, cassava production will be vulnerable to pests and diseases. </w:t>
            </w:r>
          </w:p>
        </w:tc>
        <w:tc>
          <w:tcPr>
            <w:tcW w:w="0" w:type="auto"/>
          </w:tcPr>
          <w:p w14:paraId="2CE8D945"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Over a third of attainable cassava yield is lost every year to pests and disease, which </w:t>
            </w:r>
            <w:proofErr w:type="gramStart"/>
            <w:r w:rsidRPr="00563648">
              <w:rPr>
                <w:rFonts w:asciiTheme="minorBidi" w:hAnsiTheme="minorBidi"/>
                <w:sz w:val="16"/>
                <w:szCs w:val="16"/>
              </w:rPr>
              <w:t>could be exacerbated</w:t>
            </w:r>
            <w:proofErr w:type="gramEnd"/>
            <w:r w:rsidRPr="00563648">
              <w:rPr>
                <w:rFonts w:asciiTheme="minorBidi" w:hAnsiTheme="minorBidi"/>
                <w:sz w:val="16"/>
                <w:szCs w:val="16"/>
              </w:rPr>
              <w:t xml:space="preserve"> by higher temperatures (e.g. whitefly).</w:t>
            </w:r>
          </w:p>
        </w:tc>
      </w:tr>
      <w:tr w:rsidR="00356AFB" w:rsidRPr="00563648" w14:paraId="1D4D14BA" w14:textId="77777777" w:rsidTr="00880AF5">
        <w:tc>
          <w:tcPr>
            <w:tcW w:w="0" w:type="auto"/>
            <w:vMerge/>
            <w:shd w:val="clear" w:color="auto" w:fill="D9D9D9" w:themeFill="background1" w:themeFillShade="D9"/>
          </w:tcPr>
          <w:p w14:paraId="06A7B155" w14:textId="77777777" w:rsidR="00356AFB" w:rsidRPr="00563648" w:rsidRDefault="00356AFB" w:rsidP="00880AF5">
            <w:pPr>
              <w:rPr>
                <w:rFonts w:asciiTheme="minorBidi" w:hAnsiTheme="minorBidi"/>
                <w:sz w:val="16"/>
                <w:szCs w:val="16"/>
              </w:rPr>
            </w:pPr>
          </w:p>
        </w:tc>
        <w:tc>
          <w:tcPr>
            <w:tcW w:w="0" w:type="auto"/>
            <w:shd w:val="clear" w:color="auto" w:fill="auto"/>
          </w:tcPr>
          <w:p w14:paraId="6A4AD09C" w14:textId="77777777" w:rsidR="00356AFB" w:rsidRDefault="00356AFB" w:rsidP="00880AF5">
            <w:pPr>
              <w:rPr>
                <w:rFonts w:asciiTheme="minorBidi" w:hAnsiTheme="minorBidi"/>
                <w:sz w:val="16"/>
                <w:szCs w:val="16"/>
              </w:rPr>
            </w:pPr>
            <w:r w:rsidRPr="00563648">
              <w:rPr>
                <w:rFonts w:asciiTheme="minorBidi" w:hAnsiTheme="minorBidi"/>
                <w:sz w:val="16"/>
                <w:szCs w:val="16"/>
              </w:rPr>
              <w:t>Sustainable Groundnut production</w:t>
            </w:r>
          </w:p>
          <w:p w14:paraId="5331DC7E" w14:textId="77777777" w:rsidR="00356AFB" w:rsidRDefault="00356AFB" w:rsidP="00880AF5">
            <w:pPr>
              <w:rPr>
                <w:rFonts w:asciiTheme="minorBidi" w:hAnsiTheme="minorBidi"/>
                <w:sz w:val="16"/>
                <w:szCs w:val="16"/>
              </w:rPr>
            </w:pPr>
          </w:p>
          <w:p w14:paraId="3AE4B639"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732F8A7C"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Though moderately drought resistant, excessive heat and prolonged drought limit yields. Rainfall variability is in important risk as germination is poor in drier soils, whereas excessive moisture increases plant mortality and incidence of disease. Average production expected to decrease 11% over next 20 years.</w:t>
            </w:r>
          </w:p>
        </w:tc>
        <w:tc>
          <w:tcPr>
            <w:tcW w:w="0" w:type="auto"/>
          </w:tcPr>
          <w:p w14:paraId="01E0B8D4"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Temperatures above 33</w:t>
            </w:r>
            <w:r w:rsidRPr="00563648">
              <w:rPr>
                <w:rFonts w:asciiTheme="minorBidi" w:hAnsiTheme="minorBidi"/>
                <w:sz w:val="16"/>
                <w:szCs w:val="16"/>
                <w:vertAlign w:val="superscript"/>
              </w:rPr>
              <w:t>˚</w:t>
            </w:r>
            <w:r w:rsidRPr="00563648">
              <w:rPr>
                <w:rFonts w:asciiTheme="minorBidi" w:hAnsiTheme="minorBidi"/>
                <w:sz w:val="16"/>
                <w:szCs w:val="16"/>
              </w:rPr>
              <w:t>C found to decrease growth by up to 84%. Higher temperatures will have most dramatic impact on yields, which are traditionally low due to unreliable rain, poor soils, pests and disease.</w:t>
            </w:r>
          </w:p>
        </w:tc>
      </w:tr>
      <w:tr w:rsidR="00356AFB" w:rsidRPr="00563648" w14:paraId="53F49190" w14:textId="77777777" w:rsidTr="00880AF5">
        <w:tc>
          <w:tcPr>
            <w:tcW w:w="0" w:type="auto"/>
            <w:vMerge/>
            <w:shd w:val="clear" w:color="auto" w:fill="D9D9D9" w:themeFill="background1" w:themeFillShade="D9"/>
          </w:tcPr>
          <w:p w14:paraId="3120DEFD" w14:textId="77777777" w:rsidR="00356AFB" w:rsidRPr="00563648" w:rsidRDefault="00356AFB" w:rsidP="00880AF5">
            <w:pPr>
              <w:rPr>
                <w:rFonts w:asciiTheme="minorBidi" w:hAnsiTheme="minorBidi"/>
                <w:sz w:val="16"/>
                <w:szCs w:val="16"/>
              </w:rPr>
            </w:pPr>
          </w:p>
        </w:tc>
        <w:tc>
          <w:tcPr>
            <w:tcW w:w="0" w:type="auto"/>
            <w:shd w:val="clear" w:color="auto" w:fill="auto"/>
          </w:tcPr>
          <w:p w14:paraId="55176B52" w14:textId="77777777" w:rsidR="00356AFB" w:rsidRDefault="00356AFB" w:rsidP="00880AF5">
            <w:pPr>
              <w:rPr>
                <w:rFonts w:asciiTheme="minorBidi" w:hAnsiTheme="minorBidi"/>
                <w:sz w:val="16"/>
                <w:szCs w:val="16"/>
              </w:rPr>
            </w:pPr>
            <w:r w:rsidRPr="00563648">
              <w:rPr>
                <w:rFonts w:asciiTheme="minorBidi" w:hAnsiTheme="minorBidi"/>
                <w:sz w:val="16"/>
                <w:szCs w:val="16"/>
              </w:rPr>
              <w:t>Sustainable Millet Production</w:t>
            </w:r>
          </w:p>
          <w:p w14:paraId="7E7D19B4" w14:textId="77777777" w:rsidR="00356AFB" w:rsidRDefault="00356AFB" w:rsidP="00880AF5">
            <w:pPr>
              <w:rPr>
                <w:rFonts w:asciiTheme="minorBidi" w:hAnsiTheme="minorBidi"/>
                <w:sz w:val="16"/>
                <w:szCs w:val="16"/>
              </w:rPr>
            </w:pPr>
            <w:r>
              <w:rPr>
                <w:rFonts w:asciiTheme="minorBidi" w:hAnsiTheme="minorBidi"/>
                <w:sz w:val="16"/>
                <w:szCs w:val="16"/>
              </w:rPr>
              <w:t>(parklands)</w:t>
            </w:r>
          </w:p>
          <w:p w14:paraId="20500454" w14:textId="77777777" w:rsidR="00356AFB" w:rsidRDefault="00356AFB" w:rsidP="00880AF5">
            <w:pPr>
              <w:rPr>
                <w:rFonts w:asciiTheme="minorBidi" w:hAnsiTheme="minorBidi"/>
                <w:sz w:val="16"/>
                <w:szCs w:val="16"/>
              </w:rPr>
            </w:pPr>
          </w:p>
          <w:p w14:paraId="38C2E0C2" w14:textId="77777777" w:rsidR="00356AFB" w:rsidRPr="00563648" w:rsidRDefault="00356AFB" w:rsidP="00880AF5">
            <w:pPr>
              <w:rPr>
                <w:rFonts w:asciiTheme="minorBidi" w:hAnsiTheme="minorBidi"/>
                <w:sz w:val="16"/>
                <w:szCs w:val="16"/>
              </w:rPr>
            </w:pPr>
            <w:r>
              <w:rPr>
                <w:rFonts w:asciiTheme="minorBidi" w:hAnsiTheme="minorBidi"/>
                <w:sz w:val="16"/>
                <w:szCs w:val="16"/>
              </w:rPr>
              <w:t>10%</w:t>
            </w:r>
          </w:p>
        </w:tc>
        <w:tc>
          <w:tcPr>
            <w:tcW w:w="0" w:type="auto"/>
          </w:tcPr>
          <w:p w14:paraId="27354EF1"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 xml:space="preserve">Though </w:t>
            </w:r>
            <w:proofErr w:type="gramStart"/>
            <w:r w:rsidRPr="00563648">
              <w:rPr>
                <w:rFonts w:asciiTheme="minorBidi" w:hAnsiTheme="minorBidi"/>
                <w:sz w:val="16"/>
                <w:szCs w:val="16"/>
              </w:rPr>
              <w:t>well-adapted</w:t>
            </w:r>
            <w:proofErr w:type="gramEnd"/>
            <w:r w:rsidRPr="00563648">
              <w:rPr>
                <w:rFonts w:asciiTheme="minorBidi" w:hAnsiTheme="minorBidi"/>
                <w:sz w:val="16"/>
                <w:szCs w:val="16"/>
              </w:rPr>
              <w:t xml:space="preserve"> to hot areas, temperature increases higher than 2°C are projected to decrease millet yields by 10% over next 20 years and 15-25% by 2080. Rain variability contributes to lower yields, primarily excess rain during flowering, which can cause crop failure.</w:t>
            </w:r>
          </w:p>
        </w:tc>
        <w:tc>
          <w:tcPr>
            <w:tcW w:w="0" w:type="auto"/>
          </w:tcPr>
          <w:p w14:paraId="43222C92" w14:textId="77777777" w:rsidR="00356AFB" w:rsidRPr="00563648" w:rsidRDefault="00356AFB" w:rsidP="00880AF5">
            <w:pPr>
              <w:rPr>
                <w:rFonts w:asciiTheme="minorBidi" w:hAnsiTheme="minorBidi"/>
                <w:sz w:val="16"/>
                <w:szCs w:val="16"/>
              </w:rPr>
            </w:pPr>
            <w:r w:rsidRPr="00563648">
              <w:rPr>
                <w:rFonts w:asciiTheme="minorBidi" w:hAnsiTheme="minorBidi"/>
                <w:sz w:val="16"/>
                <w:szCs w:val="16"/>
              </w:rPr>
              <w:t>Production predicted to decrease on average by 10% over next 20 years.</w:t>
            </w:r>
          </w:p>
        </w:tc>
      </w:tr>
    </w:tbl>
    <w:p w14:paraId="3231757F" w14:textId="77777777" w:rsidR="00356AFB" w:rsidRDefault="00356AFB" w:rsidP="00356AFB"/>
    <w:p w14:paraId="6CD38DE5" w14:textId="30AFED06" w:rsidR="00E857FE" w:rsidRDefault="00FD7D1E" w:rsidP="00FD7D1E">
      <w:proofErr w:type="gramStart"/>
      <w:r>
        <w:lastRenderedPageBreak/>
        <w:t>Thus</w:t>
      </w:r>
      <w:proofErr w:type="gramEnd"/>
      <w:r>
        <w:t xml:space="preserve"> each value chain is allocated 10% of the adaptation window (See table below)</w:t>
      </w:r>
    </w:p>
    <w:p w14:paraId="3FA89948" w14:textId="603E23A2" w:rsidR="00386699" w:rsidRDefault="00C61F8A" w:rsidP="00386699">
      <w:r>
        <w:rPr>
          <w:noProof/>
          <w:lang w:eastAsia="en-GB"/>
        </w:rPr>
        <w:drawing>
          <wp:anchor distT="0" distB="0" distL="114300" distR="114300" simplePos="0" relativeHeight="251680768" behindDoc="1" locked="0" layoutInCell="1" allowOverlap="1" wp14:anchorId="38D3C709" wp14:editId="1F3B3A8B">
            <wp:simplePos x="0" y="0"/>
            <wp:positionH relativeFrom="page">
              <wp:posOffset>439420</wp:posOffset>
            </wp:positionH>
            <wp:positionV relativeFrom="paragraph">
              <wp:posOffset>409575</wp:posOffset>
            </wp:positionV>
            <wp:extent cx="7082155" cy="1449070"/>
            <wp:effectExtent l="0" t="0" r="4445" b="0"/>
            <wp:wrapTight wrapText="bothSides">
              <wp:wrapPolygon edited="0">
                <wp:start x="0" y="0"/>
                <wp:lineTo x="0" y="21297"/>
                <wp:lineTo x="21555" y="21297"/>
                <wp:lineTo x="2155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7082155" cy="1449070"/>
                    </a:xfrm>
                    <a:prstGeom prst="rect">
                      <a:avLst/>
                    </a:prstGeom>
                  </pic:spPr>
                </pic:pic>
              </a:graphicData>
            </a:graphic>
            <wp14:sizeRelH relativeFrom="page">
              <wp14:pctWidth>0</wp14:pctWidth>
            </wp14:sizeRelH>
            <wp14:sizeRelV relativeFrom="page">
              <wp14:pctHeight>0</wp14:pctHeight>
            </wp14:sizeRelV>
          </wp:anchor>
        </w:drawing>
      </w:r>
    </w:p>
    <w:p w14:paraId="1E317FAD" w14:textId="4B864AC4" w:rsidR="00FD7D1E" w:rsidRDefault="00FD7D1E" w:rsidP="00386699"/>
    <w:p w14:paraId="4E00A9B2" w14:textId="77777777" w:rsidR="00386699" w:rsidRPr="00F35ED6" w:rsidRDefault="00386699" w:rsidP="00540F98"/>
    <w:p w14:paraId="0A7AFF96" w14:textId="70211C62" w:rsidR="004F67BC" w:rsidRDefault="004F67BC" w:rsidP="00FD7D1E">
      <w:pPr>
        <w:rPr>
          <w:color w:val="000000" w:themeColor="text1"/>
        </w:rPr>
      </w:pPr>
      <w:r w:rsidRPr="008F5AB2">
        <w:rPr>
          <w:i/>
          <w:iCs/>
          <w:u w:val="single"/>
        </w:rPr>
        <w:t>Unit calculations</w:t>
      </w:r>
      <w:r w:rsidR="00531624" w:rsidRPr="008F5AB2">
        <w:rPr>
          <w:i/>
          <w:iCs/>
          <w:u w:val="single"/>
        </w:rPr>
        <w:t xml:space="preserve"> to run EX ACT</w:t>
      </w:r>
      <w:r w:rsidR="005D5A08" w:rsidRPr="008F5AB2">
        <w:rPr>
          <w:i/>
          <w:iCs/>
          <w:u w:val="single"/>
        </w:rPr>
        <w:t>:</w:t>
      </w:r>
      <w:r w:rsidR="005D5A08" w:rsidRPr="008F5AB2">
        <w:t xml:space="preserve"> </w:t>
      </w:r>
      <w:r w:rsidR="002F1F25" w:rsidRPr="008F5AB2">
        <w:rPr>
          <w:color w:val="000000" w:themeColor="text1"/>
        </w:rPr>
        <w:t>T</w:t>
      </w:r>
      <w:r w:rsidRPr="008F5AB2">
        <w:rPr>
          <w:color w:val="000000" w:themeColor="text1"/>
        </w:rPr>
        <w:t xml:space="preserve">he proposed program </w:t>
      </w:r>
      <w:proofErr w:type="gramStart"/>
      <w:r w:rsidRPr="008F5AB2">
        <w:rPr>
          <w:color w:val="000000" w:themeColor="text1"/>
        </w:rPr>
        <w:t>is focused</w:t>
      </w:r>
      <w:proofErr w:type="gramEnd"/>
      <w:r w:rsidRPr="008F5AB2">
        <w:rPr>
          <w:color w:val="000000" w:themeColor="text1"/>
        </w:rPr>
        <w:t xml:space="preserve"> on providing credit lines at 0 % interest rates to smallholder farmers to invest in mitigation and adaptation measures </w:t>
      </w:r>
      <w:r w:rsidR="002F1F25" w:rsidRPr="008F5AB2">
        <w:rPr>
          <w:color w:val="000000" w:themeColor="text1"/>
        </w:rPr>
        <w:t xml:space="preserve">and </w:t>
      </w:r>
      <w:r w:rsidRPr="008F5AB2">
        <w:rPr>
          <w:color w:val="000000" w:themeColor="text1"/>
        </w:rPr>
        <w:t>climate resilient practices. The exact number of units of land that will be under implementation</w:t>
      </w:r>
      <w:r w:rsidR="00DA780F">
        <w:rPr>
          <w:color w:val="000000" w:themeColor="text1"/>
        </w:rPr>
        <w:t xml:space="preserve"> and</w:t>
      </w:r>
      <w:r w:rsidR="00531624" w:rsidRPr="008F5AB2">
        <w:rPr>
          <w:color w:val="000000" w:themeColor="text1"/>
        </w:rPr>
        <w:t xml:space="preserve"> head of</w:t>
      </w:r>
      <w:r w:rsidRPr="008F5AB2">
        <w:rPr>
          <w:color w:val="000000" w:themeColor="text1"/>
        </w:rPr>
        <w:t xml:space="preserve"> </w:t>
      </w:r>
      <w:r w:rsidR="00F01FC3" w:rsidRPr="008F5AB2">
        <w:rPr>
          <w:color w:val="000000" w:themeColor="text1"/>
        </w:rPr>
        <w:t xml:space="preserve">small </w:t>
      </w:r>
      <w:proofErr w:type="gramStart"/>
      <w:r w:rsidRPr="008F5AB2">
        <w:rPr>
          <w:color w:val="000000" w:themeColor="text1"/>
        </w:rPr>
        <w:t xml:space="preserve">livestock  </w:t>
      </w:r>
      <w:r w:rsidR="00386699" w:rsidRPr="008F5AB2">
        <w:rPr>
          <w:color w:val="000000" w:themeColor="text1"/>
        </w:rPr>
        <w:t>is</w:t>
      </w:r>
      <w:proofErr w:type="gramEnd"/>
      <w:r w:rsidR="00386699" w:rsidRPr="008F5AB2">
        <w:rPr>
          <w:color w:val="000000" w:themeColor="text1"/>
        </w:rPr>
        <w:t xml:space="preserve"> based on the following table of units</w:t>
      </w:r>
      <w:r w:rsidR="00531624" w:rsidRPr="008F5AB2">
        <w:rPr>
          <w:color w:val="000000" w:themeColor="text1"/>
        </w:rPr>
        <w:t xml:space="preserve"> ( mini</w:t>
      </w:r>
      <w:r w:rsidR="00017062">
        <w:rPr>
          <w:color w:val="000000" w:themeColor="text1"/>
        </w:rPr>
        <w:t>-</w:t>
      </w:r>
      <w:r w:rsidR="00531624" w:rsidRPr="008F5AB2">
        <w:rPr>
          <w:color w:val="000000" w:themeColor="text1"/>
        </w:rPr>
        <w:t>grids are</w:t>
      </w:r>
      <w:r w:rsidR="00017062">
        <w:rPr>
          <w:color w:val="000000" w:themeColor="text1"/>
        </w:rPr>
        <w:t xml:space="preserve"> modular and the cost indicated is per 8kW system)</w:t>
      </w:r>
      <w:r w:rsidR="00531624" w:rsidRPr="008F5AB2">
        <w:rPr>
          <w:color w:val="000000" w:themeColor="text1"/>
        </w:rPr>
        <w:t xml:space="preserve"> </w:t>
      </w:r>
      <w:r w:rsidR="00A72E28">
        <w:rPr>
          <w:noProof/>
          <w:lang w:eastAsia="en-GB"/>
        </w:rPr>
        <w:drawing>
          <wp:anchor distT="0" distB="0" distL="114300" distR="114300" simplePos="0" relativeHeight="251681792" behindDoc="1" locked="0" layoutInCell="1" allowOverlap="1" wp14:anchorId="72A8B5C2" wp14:editId="2CD8119F">
            <wp:simplePos x="0" y="0"/>
            <wp:positionH relativeFrom="column">
              <wp:posOffset>-379730</wp:posOffset>
            </wp:positionH>
            <wp:positionV relativeFrom="paragraph">
              <wp:posOffset>603250</wp:posOffset>
            </wp:positionV>
            <wp:extent cx="6941820" cy="2639060"/>
            <wp:effectExtent l="0" t="0" r="0" b="8890"/>
            <wp:wrapTight wrapText="bothSides">
              <wp:wrapPolygon edited="0">
                <wp:start x="0" y="0"/>
                <wp:lineTo x="0" y="21517"/>
                <wp:lineTo x="21517" y="21517"/>
                <wp:lineTo x="21517"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941820" cy="2639060"/>
                    </a:xfrm>
                    <a:prstGeom prst="rect">
                      <a:avLst/>
                    </a:prstGeom>
                  </pic:spPr>
                </pic:pic>
              </a:graphicData>
            </a:graphic>
            <wp14:sizeRelH relativeFrom="margin">
              <wp14:pctWidth>0</wp14:pctWidth>
            </wp14:sizeRelH>
            <wp14:sizeRelV relativeFrom="margin">
              <wp14:pctHeight>0</wp14:pctHeight>
            </wp14:sizeRelV>
          </wp:anchor>
        </w:drawing>
      </w:r>
    </w:p>
    <w:p w14:paraId="5E727A5A" w14:textId="15B676ED" w:rsidR="00DA780F" w:rsidRDefault="00DA780F" w:rsidP="00FD7D1E">
      <w:pPr>
        <w:rPr>
          <w:color w:val="000000" w:themeColor="text1"/>
        </w:rPr>
      </w:pPr>
    </w:p>
    <w:p w14:paraId="7C2B8CDA" w14:textId="4A30D8DB" w:rsidR="00386699" w:rsidRDefault="008C13D9" w:rsidP="00E66FB6">
      <w:r>
        <w:fldChar w:fldCharType="begin"/>
      </w:r>
      <w:r>
        <w:instrText xml:space="preserve"> LINK Excel.Sheet.12 "Book1" "Sheet1!R1C1:R10C3" \a \f 5 \h  \* MERGEFORMAT </w:instrText>
      </w:r>
      <w:r>
        <w:fldChar w:fldCharType="end"/>
      </w:r>
      <w:r w:rsidR="00386699">
        <w:t xml:space="preserve">The unit costs </w:t>
      </w:r>
      <w:proofErr w:type="gramStart"/>
      <w:r w:rsidR="00386699">
        <w:t>were then applied</w:t>
      </w:r>
      <w:proofErr w:type="gramEnd"/>
      <w:r w:rsidR="00386699">
        <w:t xml:space="preserve"> to each individual category as follows:</w:t>
      </w:r>
    </w:p>
    <w:p w14:paraId="2DC79376" w14:textId="62F4F12E" w:rsidR="005D5A08" w:rsidRPr="00F91438" w:rsidRDefault="00A72E28" w:rsidP="004F67BC">
      <w:pPr>
        <w:rPr>
          <w:b/>
          <w:bCs/>
          <w:u w:val="single"/>
        </w:rPr>
      </w:pPr>
      <w:r>
        <w:rPr>
          <w:b/>
          <w:bCs/>
          <w:u w:val="single"/>
        </w:rPr>
        <w:t>Agroforestry</w:t>
      </w:r>
      <w:r w:rsidRPr="008F5AB2">
        <w:rPr>
          <w:b/>
          <w:bCs/>
          <w:u w:val="single"/>
        </w:rPr>
        <w:t xml:space="preserve"> </w:t>
      </w:r>
      <w:r w:rsidR="00531624" w:rsidRPr="008F5AB2">
        <w:rPr>
          <w:b/>
          <w:bCs/>
          <w:u w:val="single"/>
        </w:rPr>
        <w:t xml:space="preserve">(planting of </w:t>
      </w:r>
      <w:r>
        <w:rPr>
          <w:b/>
          <w:bCs/>
          <w:u w:val="single"/>
        </w:rPr>
        <w:t>parklands and alley cropping</w:t>
      </w:r>
      <w:r w:rsidR="00531624" w:rsidRPr="008F5AB2">
        <w:rPr>
          <w:b/>
          <w:bCs/>
          <w:u w:val="single"/>
        </w:rPr>
        <w:t>)</w:t>
      </w:r>
      <w:r w:rsidR="004F67BC" w:rsidRPr="008F5AB2">
        <w:rPr>
          <w:b/>
          <w:bCs/>
          <w:u w:val="single"/>
        </w:rPr>
        <w:t>:</w:t>
      </w:r>
      <w:r w:rsidR="004F67BC" w:rsidRPr="00F91438">
        <w:rPr>
          <w:b/>
          <w:bCs/>
          <w:u w:val="single"/>
        </w:rPr>
        <w:t xml:space="preserve"> </w:t>
      </w:r>
    </w:p>
    <w:p w14:paraId="5C70F0E7" w14:textId="69D563C0" w:rsidR="005D5A08" w:rsidRDefault="005D5A08" w:rsidP="004F67BC">
      <w:pPr>
        <w:jc w:val="center"/>
        <w:rPr>
          <w:i/>
          <w:iCs/>
        </w:rPr>
      </w:pPr>
      <w:r w:rsidRPr="00540F98">
        <w:rPr>
          <w:i/>
          <w:iCs/>
        </w:rPr>
        <w:t>Number of Hectares =</w:t>
      </w:r>
      <w:r w:rsidR="00A72E28">
        <w:rPr>
          <w:i/>
          <w:iCs/>
        </w:rPr>
        <w:t>1</w:t>
      </w:r>
      <w:r w:rsidR="004F67BC">
        <w:rPr>
          <w:i/>
          <w:iCs/>
        </w:rPr>
        <w:t>0% of country envelope for adaptation window</w:t>
      </w:r>
      <w:r w:rsidRPr="003C7173">
        <w:rPr>
          <w:i/>
          <w:iCs/>
        </w:rPr>
        <w:t xml:space="preserve"> / </w:t>
      </w:r>
      <w:r>
        <w:rPr>
          <w:i/>
          <w:iCs/>
        </w:rPr>
        <w:t>Cost per Hectare</w:t>
      </w:r>
    </w:p>
    <w:p w14:paraId="73D6C25B" w14:textId="5C1D4834" w:rsidR="005D5A08" w:rsidRDefault="005D5A08" w:rsidP="00880AF5">
      <w:r>
        <w:t xml:space="preserve">Climate resilient agricultural practices/ activities </w:t>
      </w:r>
      <w:proofErr w:type="gramStart"/>
      <w:r>
        <w:t>are well documented</w:t>
      </w:r>
      <w:proofErr w:type="gramEnd"/>
      <w:r>
        <w:t xml:space="preserve"> by development agencies in the region</w:t>
      </w:r>
      <w:r w:rsidR="004F67BC">
        <w:t xml:space="preserve">. We consider that </w:t>
      </w:r>
      <w:r w:rsidR="00A72E28">
        <w:t xml:space="preserve">sustainable agroforestry practices </w:t>
      </w:r>
      <w:r w:rsidR="004F67BC">
        <w:t xml:space="preserve">will take place through the </w:t>
      </w:r>
      <w:r w:rsidR="00A72E28">
        <w:t xml:space="preserve">mango tree alley </w:t>
      </w:r>
      <w:proofErr w:type="gramStart"/>
      <w:r w:rsidR="00A72E28">
        <w:t>cropping</w:t>
      </w:r>
      <w:r w:rsidR="00E747E2">
        <w:t xml:space="preserve"> </w:t>
      </w:r>
      <w:r w:rsidR="00A72E28">
        <w:t>,</w:t>
      </w:r>
      <w:proofErr w:type="gramEnd"/>
      <w:r w:rsidR="00A72E28">
        <w:t xml:space="preserve"> </w:t>
      </w:r>
      <w:proofErr w:type="spellStart"/>
      <w:r w:rsidR="00A72E28">
        <w:t>shea</w:t>
      </w:r>
      <w:proofErr w:type="spellEnd"/>
      <w:r w:rsidR="00A72E28">
        <w:t xml:space="preserve"> trees and cashew parklands</w:t>
      </w:r>
      <w:r w:rsidR="004F67BC">
        <w:t>.</w:t>
      </w:r>
      <w:r w:rsidR="00880AF5">
        <w:t xml:space="preserve"> Most of these activities will be carried out on already existing </w:t>
      </w:r>
      <w:proofErr w:type="gramStart"/>
      <w:r w:rsidR="00880AF5">
        <w:t>plantations,</w:t>
      </w:r>
      <w:proofErr w:type="gramEnd"/>
      <w:r w:rsidR="00880AF5">
        <w:t xml:space="preserve"> we assume that only 5% of the investment on each of these value </w:t>
      </w:r>
      <w:r w:rsidR="00880AF5">
        <w:lastRenderedPageBreak/>
        <w:t>cha</w:t>
      </w:r>
      <w:r w:rsidR="007313E1">
        <w:t xml:space="preserve">ins will finance new plantations which will be calculated under the “other </w:t>
      </w:r>
      <w:proofErr w:type="spellStart"/>
      <w:r w:rsidR="007313E1">
        <w:t>LUC”activities</w:t>
      </w:r>
      <w:proofErr w:type="spellEnd"/>
      <w:r w:rsidR="007313E1">
        <w:t xml:space="preserve"> of the EX-ACT Tool</w:t>
      </w:r>
      <w:r w:rsidR="00880AF5">
        <w:t>. Furthermore w</w:t>
      </w:r>
      <w:r w:rsidR="00E35614" w:rsidRPr="008F5AB2">
        <w:t xml:space="preserve">e </w:t>
      </w:r>
      <w:r w:rsidR="00531624" w:rsidRPr="008F5AB2">
        <w:t xml:space="preserve">used </w:t>
      </w:r>
      <w:r w:rsidR="00E35614" w:rsidRPr="008F5AB2">
        <w:t>tier 2 data for carbon sequestration</w:t>
      </w:r>
      <w:r w:rsidR="00531624" w:rsidRPr="008F5AB2">
        <w:t xml:space="preserve"> based on the biomass of one mango tree</w:t>
      </w:r>
      <w:r w:rsidR="00A72E28">
        <w:t xml:space="preserve">, one cashew tree and one </w:t>
      </w:r>
      <w:proofErr w:type="spellStart"/>
      <w:r w:rsidR="00520CEB">
        <w:t>shea</w:t>
      </w:r>
      <w:proofErr w:type="spellEnd"/>
      <w:r w:rsidR="00520CEB">
        <w:t xml:space="preserve"> tree</w:t>
      </w:r>
      <w:r w:rsidR="00531624" w:rsidRPr="008F5AB2">
        <w:t xml:space="preserve"> and the rule of 50% of carbon in biomass to run the </w:t>
      </w:r>
      <w:r w:rsidR="00520CEB">
        <w:t>perennial cropland</w:t>
      </w:r>
      <w:r w:rsidR="00520CEB" w:rsidRPr="008F5AB2">
        <w:t xml:space="preserve"> </w:t>
      </w:r>
      <w:r w:rsidR="00531624" w:rsidRPr="008F5AB2">
        <w:t>module in EX ACT</w:t>
      </w:r>
      <w:r w:rsidR="00E35614" w:rsidRPr="008F5AB2">
        <w:t xml:space="preserve"> (See table below).</w:t>
      </w:r>
    </w:p>
    <w:p w14:paraId="10EB013E" w14:textId="77777777" w:rsidR="00E35614" w:rsidRDefault="00531624" w:rsidP="00F91438">
      <w:pPr>
        <w:rPr>
          <w:color w:val="000000" w:themeColor="text1"/>
        </w:rPr>
      </w:pPr>
      <w:r w:rsidRPr="00E35614">
        <w:rPr>
          <w:noProof/>
          <w:lang w:eastAsia="en-GB"/>
        </w:rPr>
        <w:drawing>
          <wp:anchor distT="0" distB="0" distL="114300" distR="114300" simplePos="0" relativeHeight="251666432" behindDoc="1" locked="0" layoutInCell="1" allowOverlap="1" wp14:anchorId="71E4FB23" wp14:editId="458C2E2C">
            <wp:simplePos x="0" y="0"/>
            <wp:positionH relativeFrom="margin">
              <wp:posOffset>-457200</wp:posOffset>
            </wp:positionH>
            <wp:positionV relativeFrom="paragraph">
              <wp:posOffset>355600</wp:posOffset>
            </wp:positionV>
            <wp:extent cx="7073265" cy="1673860"/>
            <wp:effectExtent l="0" t="0" r="0" b="2540"/>
            <wp:wrapTight wrapText="bothSides">
              <wp:wrapPolygon edited="0">
                <wp:start x="0" y="0"/>
                <wp:lineTo x="0" y="13766"/>
                <wp:lineTo x="1338" y="15733"/>
                <wp:lineTo x="0" y="15733"/>
                <wp:lineTo x="0" y="21387"/>
                <wp:lineTo x="21524" y="21387"/>
                <wp:lineTo x="21524"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265" cy="1673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9B5575" w14:textId="5AD6637E" w:rsidR="00F91438" w:rsidRDefault="00302D26" w:rsidP="00F91438">
      <w:pPr>
        <w:rPr>
          <w:color w:val="000000" w:themeColor="text1"/>
        </w:rPr>
      </w:pPr>
      <w:r>
        <w:rPr>
          <w:noProof/>
          <w:lang w:eastAsia="en-GB"/>
        </w:rPr>
        <w:drawing>
          <wp:anchor distT="0" distB="0" distL="114300" distR="114300" simplePos="0" relativeHeight="251683840" behindDoc="1" locked="0" layoutInCell="1" allowOverlap="1" wp14:anchorId="6C3456E3" wp14:editId="6DB3C737">
            <wp:simplePos x="0" y="0"/>
            <wp:positionH relativeFrom="page">
              <wp:align>right</wp:align>
            </wp:positionH>
            <wp:positionV relativeFrom="paragraph">
              <wp:posOffset>3284855</wp:posOffset>
            </wp:positionV>
            <wp:extent cx="7252335" cy="1103630"/>
            <wp:effectExtent l="0" t="0" r="5715" b="1270"/>
            <wp:wrapTight wrapText="bothSides">
              <wp:wrapPolygon edited="0">
                <wp:start x="0" y="0"/>
                <wp:lineTo x="0" y="21252"/>
                <wp:lineTo x="21560" y="21252"/>
                <wp:lineTo x="21560"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252335" cy="1103630"/>
                    </a:xfrm>
                    <a:prstGeom prst="rect">
                      <a:avLst/>
                    </a:prstGeom>
                  </pic:spPr>
                </pic:pic>
              </a:graphicData>
            </a:graphic>
            <wp14:sizeRelH relativeFrom="margin">
              <wp14:pctWidth>0</wp14:pctWidth>
            </wp14:sizeRelH>
            <wp14:sizeRelV relativeFrom="margin">
              <wp14:pctHeight>0</wp14:pctHeight>
            </wp14:sizeRelV>
          </wp:anchor>
        </w:drawing>
      </w:r>
      <w:r w:rsidR="00E747E2">
        <w:rPr>
          <w:noProof/>
          <w:lang w:eastAsia="en-GB"/>
        </w:rPr>
        <w:drawing>
          <wp:anchor distT="0" distB="0" distL="114300" distR="114300" simplePos="0" relativeHeight="251682816" behindDoc="1" locked="0" layoutInCell="1" allowOverlap="1" wp14:anchorId="42111CFD" wp14:editId="0445A07D">
            <wp:simplePos x="0" y="0"/>
            <wp:positionH relativeFrom="margin">
              <wp:posOffset>-543560</wp:posOffset>
            </wp:positionH>
            <wp:positionV relativeFrom="paragraph">
              <wp:posOffset>1947545</wp:posOffset>
            </wp:positionV>
            <wp:extent cx="7150735" cy="1181735"/>
            <wp:effectExtent l="0" t="0" r="0" b="0"/>
            <wp:wrapTight wrapText="bothSides">
              <wp:wrapPolygon edited="0">
                <wp:start x="0" y="0"/>
                <wp:lineTo x="0" y="21240"/>
                <wp:lineTo x="21521" y="21240"/>
                <wp:lineTo x="21521"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7150735" cy="1181735"/>
                    </a:xfrm>
                    <a:prstGeom prst="rect">
                      <a:avLst/>
                    </a:prstGeom>
                  </pic:spPr>
                </pic:pic>
              </a:graphicData>
            </a:graphic>
            <wp14:sizeRelH relativeFrom="margin">
              <wp14:pctWidth>0</wp14:pctWidth>
            </wp14:sizeRelH>
            <wp14:sizeRelV relativeFrom="margin">
              <wp14:pctHeight>0</wp14:pctHeight>
            </wp14:sizeRelV>
          </wp:anchor>
        </w:drawing>
      </w:r>
      <w:r w:rsidR="00F91438">
        <w:rPr>
          <w:color w:val="000000" w:themeColor="text1"/>
        </w:rPr>
        <w:t xml:space="preserve">References: </w:t>
      </w:r>
    </w:p>
    <w:p w14:paraId="6CA187EB" w14:textId="67664E4A" w:rsidR="00E747E2" w:rsidRDefault="00E747E2" w:rsidP="00F91438">
      <w:pPr>
        <w:rPr>
          <w:color w:val="000000" w:themeColor="text1"/>
        </w:rPr>
      </w:pPr>
    </w:p>
    <w:p w14:paraId="6F3ED398" w14:textId="261E79FD" w:rsidR="00E35614" w:rsidRPr="00C16CE5" w:rsidRDefault="00E35614" w:rsidP="00E35614">
      <w:pPr>
        <w:pStyle w:val="ListParagraph"/>
        <w:numPr>
          <w:ilvl w:val="0"/>
          <w:numId w:val="6"/>
        </w:numPr>
        <w:spacing w:after="0" w:line="240" w:lineRule="auto"/>
        <w:rPr>
          <w:rStyle w:val="Hyperlink"/>
          <w:rFonts w:ascii="Segoe UI" w:hAnsi="Segoe UI" w:cs="Segoe UI"/>
          <w:color w:val="auto"/>
          <w:sz w:val="21"/>
          <w:szCs w:val="21"/>
          <w:u w:val="none"/>
        </w:rPr>
      </w:pPr>
      <w:r w:rsidRPr="00E35614">
        <w:rPr>
          <w:color w:val="000000" w:themeColor="text1"/>
        </w:rPr>
        <w:t xml:space="preserve">Mango trees biomass : </w:t>
      </w:r>
      <w:hyperlink r:id="rId13" w:tgtFrame="_blank" w:tooltip="https://www.researchgate.net/publication/305394050_biomass_distribution_and_development_of_allometric_equations_for_non-destructive_estimation_of_carbon_sequestration_in_grafted_mango_trees" w:history="1">
        <w:r w:rsidRPr="00E35614">
          <w:rPr>
            <w:rStyle w:val="Hyperlink"/>
            <w:rFonts w:ascii="Segoe UI" w:hAnsi="Segoe UI" w:cs="Segoe UI"/>
            <w:sz w:val="21"/>
            <w:szCs w:val="21"/>
          </w:rPr>
          <w:t>https://www.researchgate.net/publication/305394050_Biomass_Distribution_and_Development_of_Allometric_Equations_for_Non-Destructive_Estimation_of_Carbon_Sequestration_in_Grafted_Mango_Trees</w:t>
        </w:r>
      </w:hyperlink>
    </w:p>
    <w:p w14:paraId="54F1832C" w14:textId="5B61D150" w:rsidR="00C16CE5" w:rsidRDefault="00C16CE5" w:rsidP="00E45165">
      <w:pPr>
        <w:pStyle w:val="ListParagraph"/>
        <w:numPr>
          <w:ilvl w:val="0"/>
          <w:numId w:val="6"/>
        </w:numPr>
        <w:spacing w:after="0" w:line="240" w:lineRule="auto"/>
        <w:rPr>
          <w:rFonts w:ascii="Calibri" w:eastAsia="Times New Roman" w:hAnsi="Calibri" w:cs="Calibri"/>
          <w:color w:val="000000"/>
          <w:lang w:eastAsia="en-GB"/>
        </w:rPr>
      </w:pPr>
      <w:r w:rsidRPr="00E45165">
        <w:rPr>
          <w:color w:val="000000" w:themeColor="text1"/>
        </w:rPr>
        <w:t xml:space="preserve">Cashew tree biomass: </w:t>
      </w:r>
      <w:hyperlink r:id="rId14" w:history="1">
        <w:r w:rsidR="00E45165" w:rsidRPr="00E45165">
          <w:rPr>
            <w:rStyle w:val="Hyperlink"/>
            <w:rFonts w:ascii="Calibri" w:eastAsia="Times New Roman" w:hAnsi="Calibri" w:cs="Calibri"/>
            <w:lang w:eastAsia="en-GB"/>
          </w:rPr>
          <w:t>https://pdfs.semanticscholar.org/a087/19f4837cb01ddeb9e76b785cd22280409f2d.pdf</w:t>
        </w:r>
      </w:hyperlink>
    </w:p>
    <w:p w14:paraId="52A7CE51" w14:textId="498EE6C6" w:rsidR="00E45165" w:rsidRDefault="00E45165" w:rsidP="00E45165">
      <w:pPr>
        <w:pStyle w:val="ListParagraph"/>
        <w:numPr>
          <w:ilvl w:val="0"/>
          <w:numId w:val="6"/>
        </w:numPr>
        <w:spacing w:after="0" w:line="240" w:lineRule="auto"/>
        <w:rPr>
          <w:rFonts w:ascii="Calibri" w:eastAsia="Times New Roman" w:hAnsi="Calibri" w:cs="Calibri"/>
          <w:color w:val="000000"/>
          <w:lang w:eastAsia="en-GB"/>
        </w:rPr>
      </w:pPr>
      <w:proofErr w:type="spellStart"/>
      <w:r>
        <w:rPr>
          <w:color w:val="000000" w:themeColor="text1"/>
        </w:rPr>
        <w:t>Shea</w:t>
      </w:r>
      <w:proofErr w:type="spellEnd"/>
      <w:r>
        <w:rPr>
          <w:color w:val="000000" w:themeColor="text1"/>
        </w:rPr>
        <w:t xml:space="preserve"> tree biomass:</w:t>
      </w:r>
    </w:p>
    <w:p w14:paraId="0A380396" w14:textId="2B428DD9" w:rsidR="00E45165" w:rsidRDefault="00474B5A" w:rsidP="00E45165">
      <w:pPr>
        <w:pStyle w:val="ListParagraph"/>
        <w:spacing w:after="0" w:line="240" w:lineRule="auto"/>
        <w:rPr>
          <w:rFonts w:ascii="Calibri" w:eastAsia="Times New Roman" w:hAnsi="Calibri" w:cs="Calibri"/>
          <w:color w:val="000000"/>
          <w:lang w:eastAsia="en-GB"/>
        </w:rPr>
      </w:pPr>
      <w:hyperlink r:id="rId15" w:history="1">
        <w:r w:rsidR="00E45165" w:rsidRPr="000A5E29">
          <w:rPr>
            <w:rStyle w:val="Hyperlink"/>
            <w:rFonts w:ascii="Calibri" w:eastAsia="Times New Roman" w:hAnsi="Calibri" w:cs="Calibri"/>
            <w:lang w:eastAsia="en-GB"/>
          </w:rPr>
          <w:t>https://www.researchgate.net/publication/323264723_Aboveground_biomass_allometric_equations_and_carbon_content_of_the_shea_butter_tree_Vitellaria_paradoxa_CF_Gaertn_Sapotaceae_components_in_Sudanian_savannas_West_Africa</w:t>
        </w:r>
      </w:hyperlink>
    </w:p>
    <w:p w14:paraId="437AFDD4" w14:textId="77777777" w:rsidR="00E45165" w:rsidRPr="00E45165" w:rsidRDefault="00E45165" w:rsidP="00E45165">
      <w:pPr>
        <w:pStyle w:val="ListParagraph"/>
        <w:spacing w:after="0" w:line="240" w:lineRule="auto"/>
        <w:rPr>
          <w:rFonts w:ascii="Calibri" w:eastAsia="Times New Roman" w:hAnsi="Calibri" w:cs="Calibri"/>
          <w:color w:val="000000"/>
          <w:lang w:eastAsia="en-GB"/>
        </w:rPr>
      </w:pPr>
    </w:p>
    <w:p w14:paraId="7B3A3AFB" w14:textId="77777777" w:rsidR="00E45165" w:rsidRPr="00E45165" w:rsidRDefault="00E45165" w:rsidP="00E45165">
      <w:pPr>
        <w:spacing w:after="0" w:line="240" w:lineRule="auto"/>
        <w:rPr>
          <w:rStyle w:val="Hyperlink"/>
          <w:rFonts w:ascii="Calibri" w:eastAsia="Times New Roman" w:hAnsi="Calibri" w:cs="Calibri"/>
          <w:color w:val="000000"/>
          <w:u w:val="none"/>
          <w:lang w:eastAsia="en-GB"/>
        </w:rPr>
      </w:pPr>
    </w:p>
    <w:p w14:paraId="3641BF16" w14:textId="33488C82" w:rsidR="00C16CE5" w:rsidRDefault="00C16CE5" w:rsidP="00C16CE5">
      <w:pPr>
        <w:spacing w:after="0" w:line="240" w:lineRule="auto"/>
        <w:rPr>
          <w:rFonts w:ascii="Segoe UI" w:hAnsi="Segoe UI" w:cs="Segoe UI"/>
          <w:sz w:val="21"/>
          <w:szCs w:val="21"/>
        </w:rPr>
      </w:pPr>
      <w:r>
        <w:rPr>
          <w:rFonts w:ascii="Segoe UI" w:hAnsi="Segoe UI" w:cs="Segoe UI"/>
          <w:sz w:val="21"/>
          <w:szCs w:val="21"/>
        </w:rPr>
        <w:t>Average cost of sustainable tree crop production through agroforestry:</w:t>
      </w:r>
    </w:p>
    <w:p w14:paraId="0143266E" w14:textId="77777777" w:rsidR="00E45165" w:rsidRDefault="00E45165" w:rsidP="00C16CE5">
      <w:pPr>
        <w:spacing w:after="0" w:line="240" w:lineRule="auto"/>
        <w:rPr>
          <w:rFonts w:ascii="Segoe UI" w:hAnsi="Segoe UI" w:cs="Segoe UI"/>
          <w:sz w:val="21"/>
          <w:szCs w:val="21"/>
        </w:rPr>
      </w:pPr>
    </w:p>
    <w:p w14:paraId="4E618F54" w14:textId="20AD1E93" w:rsidR="00C16CE5" w:rsidRDefault="00C16CE5" w:rsidP="00C16CE5">
      <w:pPr>
        <w:spacing w:after="0" w:line="240" w:lineRule="auto"/>
        <w:rPr>
          <w:rFonts w:ascii="Segoe UI" w:hAnsi="Segoe UI" w:cs="Segoe UI"/>
          <w:sz w:val="21"/>
          <w:szCs w:val="21"/>
        </w:rPr>
      </w:pPr>
      <w:proofErr w:type="spellStart"/>
      <w:r>
        <w:rPr>
          <w:rFonts w:ascii="Segoe UI" w:hAnsi="Segoe UI" w:cs="Segoe UI"/>
          <w:sz w:val="21"/>
          <w:szCs w:val="21"/>
        </w:rPr>
        <w:t>Shea</w:t>
      </w:r>
      <w:proofErr w:type="spellEnd"/>
      <w:r>
        <w:rPr>
          <w:rFonts w:ascii="Segoe UI" w:hAnsi="Segoe UI" w:cs="Segoe UI"/>
          <w:sz w:val="21"/>
          <w:szCs w:val="21"/>
        </w:rPr>
        <w:t xml:space="preserve">: </w:t>
      </w:r>
      <w:r w:rsidRPr="00C16CE5">
        <w:rPr>
          <w:rFonts w:ascii="Segoe UI" w:hAnsi="Segoe UI" w:cs="Segoe UI"/>
          <w:sz w:val="21"/>
          <w:szCs w:val="21"/>
        </w:rPr>
        <w:t xml:space="preserve">USAID (2016) Ghana Agriculture and Natural Resource Management Project: Natural Resource Product Sector Analysis – </w:t>
      </w:r>
      <w:proofErr w:type="spellStart"/>
      <w:r w:rsidRPr="00C16CE5">
        <w:rPr>
          <w:rFonts w:ascii="Segoe UI" w:hAnsi="Segoe UI" w:cs="Segoe UI"/>
          <w:sz w:val="21"/>
          <w:szCs w:val="21"/>
        </w:rPr>
        <w:t>Shea</w:t>
      </w:r>
      <w:proofErr w:type="spellEnd"/>
      <w:r w:rsidRPr="00C16CE5">
        <w:rPr>
          <w:rFonts w:ascii="Segoe UI" w:hAnsi="Segoe UI" w:cs="Segoe UI"/>
          <w:sz w:val="21"/>
          <w:szCs w:val="21"/>
        </w:rPr>
        <w:t xml:space="preserve"> Roadmap. Agreement Number: AID-641-A-16-00010</w:t>
      </w:r>
    </w:p>
    <w:p w14:paraId="2C7AA59A" w14:textId="6FCDDA66" w:rsidR="00C16CE5" w:rsidRPr="00880AF5" w:rsidRDefault="00C16CE5" w:rsidP="00C16CE5">
      <w:pPr>
        <w:spacing w:after="0" w:line="240" w:lineRule="auto"/>
        <w:rPr>
          <w:rFonts w:ascii="Segoe UI" w:hAnsi="Segoe UI" w:cs="Segoe UI"/>
          <w:sz w:val="21"/>
          <w:szCs w:val="21"/>
        </w:rPr>
      </w:pPr>
      <w:r w:rsidRPr="00880AF5">
        <w:rPr>
          <w:rFonts w:ascii="Segoe UI" w:hAnsi="Segoe UI" w:cs="Segoe UI"/>
          <w:sz w:val="21"/>
          <w:szCs w:val="21"/>
        </w:rPr>
        <w:lastRenderedPageBreak/>
        <w:t xml:space="preserve">Mango: </w:t>
      </w:r>
      <w:hyperlink r:id="rId16" w:history="1">
        <w:r w:rsidRPr="00880AF5">
          <w:rPr>
            <w:rStyle w:val="Hyperlink"/>
            <w:rFonts w:ascii="Segoe UI" w:hAnsi="Segoe UI" w:cs="Segoe UI"/>
            <w:sz w:val="21"/>
            <w:szCs w:val="21"/>
          </w:rPr>
          <w:t>https://www.researchgate.net/publication/326059441_Cost-benefit_analysis_and_water_productivity_of_MIS_for_a_crop_production_in_Kodinar_region_of_Gujarat</w:t>
        </w:r>
      </w:hyperlink>
    </w:p>
    <w:p w14:paraId="47405C89" w14:textId="0B2AD9C0" w:rsidR="00C16CE5" w:rsidRPr="00880AF5" w:rsidRDefault="00C16CE5" w:rsidP="00C16CE5">
      <w:pPr>
        <w:spacing w:after="0" w:line="240" w:lineRule="auto"/>
        <w:rPr>
          <w:rFonts w:ascii="Segoe UI" w:hAnsi="Segoe UI" w:cs="Segoe UI"/>
          <w:sz w:val="21"/>
          <w:szCs w:val="21"/>
        </w:rPr>
      </w:pPr>
    </w:p>
    <w:p w14:paraId="05F05666" w14:textId="4AA7E58F" w:rsidR="00C16CE5" w:rsidRDefault="00C16CE5" w:rsidP="00C16CE5">
      <w:pPr>
        <w:spacing w:after="0" w:line="240" w:lineRule="auto"/>
        <w:rPr>
          <w:rFonts w:ascii="Segoe UI" w:hAnsi="Segoe UI" w:cs="Segoe UI"/>
          <w:sz w:val="21"/>
          <w:szCs w:val="21"/>
        </w:rPr>
      </w:pPr>
      <w:r w:rsidRPr="00C16CE5">
        <w:rPr>
          <w:rFonts w:ascii="Segoe UI" w:hAnsi="Segoe UI" w:cs="Segoe UI"/>
          <w:sz w:val="21"/>
          <w:szCs w:val="21"/>
        </w:rPr>
        <w:t xml:space="preserve">Cashew: </w:t>
      </w:r>
      <w:hyperlink r:id="rId17" w:history="1">
        <w:r w:rsidRPr="000A5E29">
          <w:rPr>
            <w:rStyle w:val="Hyperlink"/>
            <w:rFonts w:ascii="Segoe UI" w:hAnsi="Segoe UI" w:cs="Segoe UI"/>
            <w:sz w:val="21"/>
            <w:szCs w:val="21"/>
          </w:rPr>
          <w:t>https://unctad.org/system/files/official-document/ditccom2020d1_en.pdf</w:t>
        </w:r>
      </w:hyperlink>
    </w:p>
    <w:p w14:paraId="14E2143F" w14:textId="77777777" w:rsidR="00C16CE5" w:rsidRPr="00C16CE5" w:rsidRDefault="00C16CE5" w:rsidP="00C16CE5">
      <w:pPr>
        <w:spacing w:after="0" w:line="240" w:lineRule="auto"/>
        <w:rPr>
          <w:rFonts w:ascii="Segoe UI" w:hAnsi="Segoe UI" w:cs="Segoe UI"/>
          <w:sz w:val="21"/>
          <w:szCs w:val="21"/>
        </w:rPr>
      </w:pPr>
    </w:p>
    <w:p w14:paraId="1550E8C7" w14:textId="77777777" w:rsidR="00C16CE5" w:rsidRPr="00C16CE5" w:rsidRDefault="00C16CE5" w:rsidP="00C16CE5">
      <w:pPr>
        <w:spacing w:after="0" w:line="240" w:lineRule="auto"/>
        <w:rPr>
          <w:rFonts w:ascii="Segoe UI" w:hAnsi="Segoe UI" w:cs="Segoe UI"/>
          <w:sz w:val="21"/>
          <w:szCs w:val="21"/>
        </w:rPr>
      </w:pPr>
    </w:p>
    <w:p w14:paraId="58485864" w14:textId="77777777" w:rsidR="00F91438" w:rsidRPr="00C16CE5" w:rsidRDefault="00F91438" w:rsidP="00E35614">
      <w:pPr>
        <w:pStyle w:val="ListParagraph"/>
        <w:spacing w:after="0" w:line="240" w:lineRule="auto"/>
        <w:rPr>
          <w:rFonts w:ascii="Segoe UI" w:eastAsia="Times New Roman" w:hAnsi="Segoe UI" w:cs="Segoe UI"/>
          <w:sz w:val="21"/>
          <w:szCs w:val="21"/>
          <w:lang w:eastAsia="en-GB"/>
        </w:rPr>
      </w:pPr>
    </w:p>
    <w:p w14:paraId="6A73DD00" w14:textId="77777777" w:rsidR="00F91438" w:rsidRPr="00DE4564" w:rsidRDefault="00F91438" w:rsidP="00DE4564">
      <w:pPr>
        <w:rPr>
          <w:b/>
          <w:bCs/>
          <w:u w:val="single"/>
        </w:rPr>
      </w:pPr>
      <w:r w:rsidRPr="00DE4564">
        <w:rPr>
          <w:b/>
          <w:bCs/>
          <w:u w:val="single"/>
        </w:rPr>
        <w:t>Agriculture under sustain</w:t>
      </w:r>
      <w:r w:rsidR="00DE4564" w:rsidRPr="00DE4564">
        <w:rPr>
          <w:b/>
          <w:bCs/>
          <w:u w:val="single"/>
        </w:rPr>
        <w:t>a</w:t>
      </w:r>
      <w:r w:rsidRPr="00DE4564">
        <w:rPr>
          <w:b/>
          <w:bCs/>
          <w:u w:val="single"/>
        </w:rPr>
        <w:t xml:space="preserve">ble </w:t>
      </w:r>
      <w:proofErr w:type="gramStart"/>
      <w:r w:rsidRPr="00DE4564">
        <w:rPr>
          <w:b/>
          <w:bCs/>
          <w:u w:val="single"/>
        </w:rPr>
        <w:t>practices :</w:t>
      </w:r>
      <w:proofErr w:type="gramEnd"/>
    </w:p>
    <w:p w14:paraId="79F23FAF" w14:textId="77777777" w:rsidR="00F91438" w:rsidRPr="002F1F25" w:rsidRDefault="00F91438" w:rsidP="00F91438">
      <w:pPr>
        <w:spacing w:after="0" w:line="240" w:lineRule="auto"/>
        <w:rPr>
          <w:rFonts w:ascii="Segoe UI" w:eastAsia="Times New Roman" w:hAnsi="Segoe UI" w:cs="Segoe UI"/>
          <w:sz w:val="21"/>
          <w:szCs w:val="21"/>
          <w:lang w:eastAsia="en-GB"/>
        </w:rPr>
      </w:pPr>
    </w:p>
    <w:p w14:paraId="5D8211FC" w14:textId="7C44EB60" w:rsidR="00F91438" w:rsidRDefault="00DE4564" w:rsidP="00E45165">
      <w:pPr>
        <w:spacing w:after="0" w:line="240" w:lineRule="auto"/>
        <w:rPr>
          <w:rFonts w:ascii="Segoe UI" w:eastAsia="Times New Roman" w:hAnsi="Segoe UI" w:cs="Segoe UI"/>
          <w:sz w:val="21"/>
          <w:szCs w:val="21"/>
          <w:lang w:eastAsia="en-GB"/>
        </w:rPr>
      </w:pPr>
      <w:r w:rsidRPr="00DE4564">
        <w:rPr>
          <w:rFonts w:ascii="Segoe UI" w:eastAsia="Times New Roman" w:hAnsi="Segoe UI" w:cs="Segoe UI"/>
          <w:sz w:val="21"/>
          <w:szCs w:val="21"/>
          <w:lang w:eastAsia="en-GB"/>
        </w:rPr>
        <w:t>We co</w:t>
      </w:r>
      <w:r w:rsidR="00E66FB6">
        <w:rPr>
          <w:rFonts w:ascii="Segoe UI" w:eastAsia="Times New Roman" w:hAnsi="Segoe UI" w:cs="Segoe UI"/>
          <w:sz w:val="21"/>
          <w:szCs w:val="21"/>
          <w:lang w:eastAsia="en-GB"/>
        </w:rPr>
        <w:t xml:space="preserve">nducted a </w:t>
      </w:r>
      <w:r w:rsidR="00E45165">
        <w:rPr>
          <w:rFonts w:ascii="Segoe UI" w:eastAsia="Times New Roman" w:hAnsi="Segoe UI" w:cs="Segoe UI"/>
          <w:sz w:val="21"/>
          <w:szCs w:val="21"/>
          <w:lang w:eastAsia="en-GB"/>
        </w:rPr>
        <w:t>literature research</w:t>
      </w:r>
      <w:r w:rsidR="00E66FB6">
        <w:rPr>
          <w:rFonts w:ascii="Segoe UI" w:eastAsia="Times New Roman" w:hAnsi="Segoe UI" w:cs="Segoe UI"/>
          <w:sz w:val="21"/>
          <w:szCs w:val="21"/>
          <w:lang w:eastAsia="en-GB"/>
        </w:rPr>
        <w:t xml:space="preserve"> to extract the average unit costs for each value chain activity per country</w:t>
      </w:r>
      <w:r w:rsidR="00485822">
        <w:rPr>
          <w:rFonts w:ascii="Segoe UI" w:eastAsia="Times New Roman" w:hAnsi="Segoe UI" w:cs="Segoe UI"/>
          <w:sz w:val="21"/>
          <w:szCs w:val="21"/>
          <w:lang w:eastAsia="en-GB"/>
        </w:rPr>
        <w:t xml:space="preserve">. </w:t>
      </w:r>
    </w:p>
    <w:p w14:paraId="61F8E2A9" w14:textId="77777777" w:rsidR="00DE4564" w:rsidRDefault="00DE4564" w:rsidP="00DE4564">
      <w:pPr>
        <w:spacing w:after="0" w:line="240" w:lineRule="auto"/>
        <w:rPr>
          <w:rFonts w:ascii="Segoe UI" w:eastAsia="Times New Roman" w:hAnsi="Segoe UI" w:cs="Segoe UI"/>
          <w:sz w:val="21"/>
          <w:szCs w:val="21"/>
          <w:lang w:eastAsia="en-GB"/>
        </w:rPr>
      </w:pPr>
      <w:proofErr w:type="gramStart"/>
      <w:r>
        <w:rPr>
          <w:rFonts w:ascii="Segoe UI" w:eastAsia="Times New Roman" w:hAnsi="Segoe UI" w:cs="Segoe UI"/>
          <w:sz w:val="21"/>
          <w:szCs w:val="21"/>
          <w:lang w:eastAsia="en-GB"/>
        </w:rPr>
        <w:t>Thus</w:t>
      </w:r>
      <w:proofErr w:type="gramEnd"/>
      <w:r>
        <w:rPr>
          <w:rFonts w:ascii="Segoe UI" w:eastAsia="Times New Roman" w:hAnsi="Segoe UI" w:cs="Segoe UI"/>
          <w:sz w:val="21"/>
          <w:szCs w:val="21"/>
          <w:lang w:eastAsia="en-GB"/>
        </w:rPr>
        <w:t xml:space="preserve"> the formula we used to extract the number of hectares is the following:</w:t>
      </w:r>
    </w:p>
    <w:p w14:paraId="241C5FBD" w14:textId="77777777" w:rsidR="00DE4564" w:rsidRDefault="00DE4564" w:rsidP="00DE4564">
      <w:pPr>
        <w:spacing w:after="0" w:line="240" w:lineRule="auto"/>
        <w:rPr>
          <w:rFonts w:ascii="Segoe UI" w:eastAsia="Times New Roman" w:hAnsi="Segoe UI" w:cs="Segoe UI"/>
          <w:sz w:val="21"/>
          <w:szCs w:val="21"/>
          <w:lang w:eastAsia="en-GB"/>
        </w:rPr>
      </w:pPr>
    </w:p>
    <w:p w14:paraId="6F91902D" w14:textId="619CEF5B" w:rsidR="00DE4564" w:rsidRPr="00F50EEC" w:rsidRDefault="00485822" w:rsidP="00485822">
      <w:pPr>
        <w:spacing w:after="0" w:line="240" w:lineRule="auto"/>
        <w:jc w:val="center"/>
        <w:rPr>
          <w:rFonts w:ascii="Segoe UI" w:eastAsia="Times New Roman" w:hAnsi="Segoe UI" w:cs="Segoe UI"/>
          <w:i/>
          <w:iCs/>
          <w:sz w:val="21"/>
          <w:szCs w:val="21"/>
          <w:lang w:eastAsia="en-GB"/>
        </w:rPr>
      </w:pPr>
      <w:r>
        <w:rPr>
          <w:rFonts w:ascii="Segoe UI" w:eastAsia="Times New Roman" w:hAnsi="Segoe UI" w:cs="Segoe UI"/>
          <w:i/>
          <w:iCs/>
          <w:sz w:val="21"/>
          <w:szCs w:val="21"/>
          <w:lang w:eastAsia="en-GB"/>
        </w:rPr>
        <w:t>Number of hectares= 10</w:t>
      </w:r>
      <w:r w:rsidR="00DE4564" w:rsidRPr="00F50EEC">
        <w:rPr>
          <w:rFonts w:ascii="Segoe UI" w:eastAsia="Times New Roman" w:hAnsi="Segoe UI" w:cs="Segoe UI"/>
          <w:i/>
          <w:iCs/>
          <w:sz w:val="21"/>
          <w:szCs w:val="21"/>
          <w:lang w:eastAsia="en-GB"/>
        </w:rPr>
        <w:t>% of country envelope for adaptation window</w:t>
      </w:r>
      <w:r>
        <w:rPr>
          <w:rFonts w:ascii="Segoe UI" w:eastAsia="Times New Roman" w:hAnsi="Segoe UI" w:cs="Segoe UI"/>
          <w:i/>
          <w:iCs/>
          <w:sz w:val="21"/>
          <w:szCs w:val="21"/>
          <w:lang w:eastAsia="en-GB"/>
        </w:rPr>
        <w:t xml:space="preserve"> per value chain</w:t>
      </w:r>
      <w:r w:rsidR="00DE4564" w:rsidRPr="00F50EEC">
        <w:rPr>
          <w:rFonts w:ascii="Segoe UI" w:eastAsia="Times New Roman" w:hAnsi="Segoe UI" w:cs="Segoe UI"/>
          <w:i/>
          <w:iCs/>
          <w:sz w:val="21"/>
          <w:szCs w:val="21"/>
          <w:lang w:eastAsia="en-GB"/>
        </w:rPr>
        <w:t xml:space="preserve">/ </w:t>
      </w:r>
      <w:r>
        <w:rPr>
          <w:rFonts w:ascii="Segoe UI" w:eastAsia="Times New Roman" w:hAnsi="Segoe UI" w:cs="Segoe UI"/>
          <w:i/>
          <w:iCs/>
          <w:sz w:val="21"/>
          <w:szCs w:val="21"/>
          <w:lang w:eastAsia="en-GB"/>
        </w:rPr>
        <w:t>unit cost of production for 1 ha of land</w:t>
      </w:r>
    </w:p>
    <w:p w14:paraId="3E55093B" w14:textId="77777777" w:rsidR="00DE4564" w:rsidRDefault="00DE4564" w:rsidP="00DE4564">
      <w:pPr>
        <w:spacing w:after="0" w:line="240" w:lineRule="auto"/>
        <w:rPr>
          <w:rFonts w:ascii="Segoe UI" w:eastAsia="Times New Roman" w:hAnsi="Segoe UI" w:cs="Segoe UI"/>
          <w:sz w:val="21"/>
          <w:szCs w:val="21"/>
          <w:lang w:eastAsia="en-GB"/>
        </w:rPr>
      </w:pPr>
    </w:p>
    <w:p w14:paraId="5F4FF213" w14:textId="77777777" w:rsidR="00DE4564" w:rsidRDefault="00DE4564" w:rsidP="00DE4564">
      <w:pPr>
        <w:spacing w:after="0" w:line="240" w:lineRule="auto"/>
        <w:rPr>
          <w:rFonts w:ascii="Segoe UI" w:eastAsia="Times New Roman" w:hAnsi="Segoe UI" w:cs="Segoe UI"/>
          <w:sz w:val="21"/>
          <w:szCs w:val="21"/>
          <w:lang w:eastAsia="en-GB"/>
        </w:rPr>
      </w:pPr>
      <w:r>
        <w:rPr>
          <w:rFonts w:ascii="Segoe UI" w:eastAsia="Times New Roman" w:hAnsi="Segoe UI" w:cs="Segoe UI"/>
          <w:sz w:val="21"/>
          <w:szCs w:val="21"/>
          <w:lang w:eastAsia="en-GB"/>
        </w:rPr>
        <w:t xml:space="preserve">References: </w:t>
      </w:r>
    </w:p>
    <w:p w14:paraId="31416DF5" w14:textId="77777777" w:rsidR="00DE4564" w:rsidRDefault="00DE4564" w:rsidP="00DE4564">
      <w:pPr>
        <w:spacing w:after="0" w:line="240" w:lineRule="auto"/>
        <w:rPr>
          <w:rFonts w:ascii="Segoe UI" w:eastAsia="Times New Roman" w:hAnsi="Segoe UI" w:cs="Segoe UI"/>
          <w:sz w:val="21"/>
          <w:szCs w:val="21"/>
          <w:lang w:eastAsia="en-GB"/>
        </w:rPr>
      </w:pPr>
    </w:p>
    <w:p w14:paraId="6FE241E7" w14:textId="5BFED32A" w:rsidR="00386699" w:rsidRDefault="00C16CE5" w:rsidP="00F91438">
      <w:pPr>
        <w:rPr>
          <w:color w:val="000000" w:themeColor="text1"/>
        </w:rPr>
      </w:pPr>
      <w:r>
        <w:rPr>
          <w:color w:val="000000" w:themeColor="text1"/>
        </w:rPr>
        <w:t xml:space="preserve">Cost of sustainable practices for horticulture: </w:t>
      </w:r>
      <w:hyperlink r:id="rId18" w:history="1">
        <w:r w:rsidRPr="000A5E29">
          <w:rPr>
            <w:rStyle w:val="Hyperlink"/>
          </w:rPr>
          <w:t>https://www.ceew.in/sites/default/files/Agrawal-Jain-2018-Sustainable-solar-irrigation.pdf</w:t>
        </w:r>
      </w:hyperlink>
    </w:p>
    <w:p w14:paraId="59F7C6ED" w14:textId="01341729" w:rsidR="00C16CE5" w:rsidRDefault="00C16CE5" w:rsidP="00F91438">
      <w:pPr>
        <w:rPr>
          <w:color w:val="000000" w:themeColor="text1"/>
        </w:rPr>
      </w:pPr>
      <w:r>
        <w:rPr>
          <w:color w:val="000000" w:themeColor="text1"/>
        </w:rPr>
        <w:t xml:space="preserve">Cost of SRI: </w:t>
      </w:r>
      <w:hyperlink r:id="rId19" w:history="1">
        <w:r w:rsidRPr="000A5E29">
          <w:rPr>
            <w:rStyle w:val="Hyperlink"/>
          </w:rPr>
          <w:t>https://www.adaptation-fund.org/wp-content/uploads/2021/05/OSS_RIE-Regional_Full_Proposal-RICOWAS_Project-Benin-al-26April2021.pdf</w:t>
        </w:r>
      </w:hyperlink>
      <w:r>
        <w:rPr>
          <w:color w:val="000000" w:themeColor="text1"/>
        </w:rPr>
        <w:t xml:space="preserve"> </w:t>
      </w:r>
    </w:p>
    <w:p w14:paraId="4669371E" w14:textId="06D840AB" w:rsidR="00C16CE5" w:rsidRDefault="00C16CE5" w:rsidP="00F91438">
      <w:pPr>
        <w:rPr>
          <w:color w:val="000000" w:themeColor="text1"/>
        </w:rPr>
      </w:pPr>
      <w:r>
        <w:rPr>
          <w:color w:val="000000" w:themeColor="text1"/>
        </w:rPr>
        <w:t xml:space="preserve">Cost of sustainable agricultural practices for millet </w:t>
      </w:r>
      <w:proofErr w:type="spellStart"/>
      <w:proofErr w:type="gramStart"/>
      <w:r>
        <w:rPr>
          <w:color w:val="000000" w:themeColor="text1"/>
        </w:rPr>
        <w:t>vc</w:t>
      </w:r>
      <w:proofErr w:type="spellEnd"/>
      <w:proofErr w:type="gramEnd"/>
      <w:r>
        <w:rPr>
          <w:color w:val="000000" w:themeColor="text1"/>
        </w:rPr>
        <w:t xml:space="preserve">: </w:t>
      </w:r>
      <w:hyperlink r:id="rId20" w:history="1">
        <w:r w:rsidRPr="000A5E29">
          <w:rPr>
            <w:rStyle w:val="Hyperlink"/>
          </w:rPr>
          <w:t>https://www.sei.org/publications/evolution-of-agricultural-water-management-in-rainfed-crop-livestock-systems-of-the-volta-basin/</w:t>
        </w:r>
      </w:hyperlink>
    </w:p>
    <w:p w14:paraId="313599AB" w14:textId="019FCB05" w:rsidR="00C16CE5" w:rsidRDefault="00C16CE5" w:rsidP="00F91438">
      <w:pPr>
        <w:rPr>
          <w:color w:val="000000" w:themeColor="text1"/>
        </w:rPr>
      </w:pPr>
      <w:r>
        <w:rPr>
          <w:color w:val="000000" w:themeColor="text1"/>
        </w:rPr>
        <w:t xml:space="preserve">Cost of sustainable agricultural </w:t>
      </w:r>
      <w:proofErr w:type="spellStart"/>
      <w:r>
        <w:rPr>
          <w:color w:val="000000" w:themeColor="text1"/>
        </w:rPr>
        <w:t>practives</w:t>
      </w:r>
      <w:proofErr w:type="spellEnd"/>
      <w:r>
        <w:rPr>
          <w:color w:val="000000" w:themeColor="text1"/>
        </w:rPr>
        <w:t xml:space="preserve"> for groundnut </w:t>
      </w:r>
      <w:proofErr w:type="spellStart"/>
      <w:proofErr w:type="gramStart"/>
      <w:r>
        <w:rPr>
          <w:color w:val="000000" w:themeColor="text1"/>
        </w:rPr>
        <w:t>vc</w:t>
      </w:r>
      <w:proofErr w:type="spellEnd"/>
      <w:proofErr w:type="gramEnd"/>
      <w:r>
        <w:rPr>
          <w:color w:val="000000" w:themeColor="text1"/>
        </w:rPr>
        <w:t xml:space="preserve">: </w:t>
      </w:r>
      <w:r w:rsidRPr="00C16CE5">
        <w:rPr>
          <w:color w:val="000000" w:themeColor="text1"/>
        </w:rPr>
        <w:t>https://documents1.worldbank.org/curated/en/523961498623774515/pdf/Final-report.pdf</w:t>
      </w:r>
    </w:p>
    <w:p w14:paraId="6A3C22A1" w14:textId="6D479FE4" w:rsidR="00C16CE5" w:rsidRDefault="00C16CE5" w:rsidP="00C16CE5">
      <w:pPr>
        <w:rPr>
          <w:color w:val="000000" w:themeColor="text1"/>
        </w:rPr>
      </w:pPr>
      <w:r>
        <w:rPr>
          <w:color w:val="000000" w:themeColor="text1"/>
        </w:rPr>
        <w:t xml:space="preserve">Cost of sustainable agricultural </w:t>
      </w:r>
      <w:proofErr w:type="spellStart"/>
      <w:r>
        <w:rPr>
          <w:color w:val="000000" w:themeColor="text1"/>
        </w:rPr>
        <w:t>practives</w:t>
      </w:r>
      <w:proofErr w:type="spellEnd"/>
      <w:r>
        <w:rPr>
          <w:color w:val="000000" w:themeColor="text1"/>
        </w:rPr>
        <w:t xml:space="preserve"> for cassava </w:t>
      </w:r>
      <w:proofErr w:type="spellStart"/>
      <w:proofErr w:type="gramStart"/>
      <w:r>
        <w:rPr>
          <w:color w:val="000000" w:themeColor="text1"/>
        </w:rPr>
        <w:t>vc</w:t>
      </w:r>
      <w:proofErr w:type="spellEnd"/>
      <w:proofErr w:type="gramEnd"/>
      <w:r>
        <w:rPr>
          <w:color w:val="000000" w:themeColor="text1"/>
        </w:rPr>
        <w:t>:</w:t>
      </w:r>
      <w:r w:rsidRPr="00C16CE5">
        <w:t xml:space="preserve"> </w:t>
      </w:r>
      <w:hyperlink r:id="rId21" w:history="1">
        <w:r w:rsidRPr="000A5E29">
          <w:rPr>
            <w:rStyle w:val="Hyperlink"/>
          </w:rPr>
          <w:t>https://www.researchgate.net/publication/286319562_Comparison_of_carbon_sequestration_between_multiple-crop_single-crop_and_monoculture_agroforestry_systems_of_Melaleuca_in_Java_Indonesia</w:t>
        </w:r>
      </w:hyperlink>
    </w:p>
    <w:p w14:paraId="3AAE580A" w14:textId="77777777" w:rsidR="00C16CE5" w:rsidRPr="00C16CE5" w:rsidRDefault="00C16CE5" w:rsidP="00C16CE5">
      <w:pPr>
        <w:rPr>
          <w:b/>
          <w:bCs/>
          <w:color w:val="000000" w:themeColor="text1"/>
        </w:rPr>
      </w:pPr>
    </w:p>
    <w:p w14:paraId="69F059FF" w14:textId="5067CFAB" w:rsidR="00F50EEC" w:rsidRPr="00F50EEC" w:rsidRDefault="00F50EEC" w:rsidP="00F91438">
      <w:pPr>
        <w:rPr>
          <w:b/>
          <w:bCs/>
          <w:color w:val="000000" w:themeColor="text1"/>
          <w:u w:val="single"/>
        </w:rPr>
      </w:pPr>
      <w:r w:rsidRPr="00F50EEC">
        <w:rPr>
          <w:b/>
          <w:bCs/>
          <w:color w:val="000000" w:themeColor="text1"/>
          <w:u w:val="single"/>
        </w:rPr>
        <w:t xml:space="preserve">Livestock: </w:t>
      </w:r>
    </w:p>
    <w:p w14:paraId="44B9730A" w14:textId="5A01EE7C" w:rsidR="00F50EEC" w:rsidRDefault="00F50EEC" w:rsidP="00E45165">
      <w:pPr>
        <w:rPr>
          <w:color w:val="000000" w:themeColor="text1"/>
        </w:rPr>
      </w:pPr>
      <w:r>
        <w:rPr>
          <w:color w:val="000000" w:themeColor="text1"/>
        </w:rPr>
        <w:t xml:space="preserve">The purchase of livestock is inputted in the Ex-act and counts as a small amount of carbon emissions produced by the </w:t>
      </w:r>
      <w:r w:rsidRPr="008F5AB2">
        <w:rPr>
          <w:color w:val="000000" w:themeColor="text1"/>
        </w:rPr>
        <w:t>project</w:t>
      </w:r>
      <w:r w:rsidR="00647811" w:rsidRPr="008F5AB2">
        <w:rPr>
          <w:color w:val="000000" w:themeColor="text1"/>
        </w:rPr>
        <w:t xml:space="preserve"> (one goat or sheep emits 5 kilos of methane per year</w:t>
      </w:r>
      <w:r w:rsidR="00647811">
        <w:rPr>
          <w:color w:val="000000" w:themeColor="text1"/>
        </w:rPr>
        <w:t>)</w:t>
      </w:r>
      <w:r>
        <w:rPr>
          <w:color w:val="000000" w:themeColor="text1"/>
        </w:rPr>
        <w:t xml:space="preserve">. </w:t>
      </w:r>
      <w:r w:rsidR="00485822">
        <w:rPr>
          <w:color w:val="000000" w:themeColor="text1"/>
        </w:rPr>
        <w:t xml:space="preserve">The average costs for poultry and cattle </w:t>
      </w:r>
      <w:proofErr w:type="gramStart"/>
      <w:r w:rsidR="00E45165">
        <w:rPr>
          <w:color w:val="000000" w:themeColor="text1"/>
        </w:rPr>
        <w:t>are</w:t>
      </w:r>
      <w:r w:rsidR="00485822">
        <w:rPr>
          <w:color w:val="000000" w:themeColor="text1"/>
        </w:rPr>
        <w:t xml:space="preserve"> also extracted</w:t>
      </w:r>
      <w:proofErr w:type="gramEnd"/>
      <w:r w:rsidR="00485822">
        <w:rPr>
          <w:color w:val="000000" w:themeColor="text1"/>
        </w:rPr>
        <w:t xml:space="preserve"> </w:t>
      </w:r>
      <w:r w:rsidR="00E45165">
        <w:rPr>
          <w:color w:val="000000" w:themeColor="text1"/>
        </w:rPr>
        <w:t>from</w:t>
      </w:r>
      <w:r w:rsidR="00485822">
        <w:rPr>
          <w:color w:val="000000" w:themeColor="text1"/>
        </w:rPr>
        <w:t xml:space="preserve"> research on literature and articles.</w:t>
      </w:r>
    </w:p>
    <w:p w14:paraId="197F1396" w14:textId="42716FAD" w:rsidR="00F50EEC" w:rsidRPr="00F50EEC" w:rsidRDefault="00F50EEC" w:rsidP="00485822">
      <w:pPr>
        <w:rPr>
          <w:rFonts w:ascii="Segoe UI" w:eastAsia="Times New Roman" w:hAnsi="Segoe UI" w:cs="Segoe UI"/>
          <w:i/>
          <w:iCs/>
          <w:sz w:val="21"/>
          <w:szCs w:val="21"/>
          <w:lang w:eastAsia="en-GB"/>
        </w:rPr>
      </w:pPr>
      <w:r w:rsidRPr="00F50EEC">
        <w:rPr>
          <w:rFonts w:ascii="Segoe UI" w:eastAsia="Times New Roman" w:hAnsi="Segoe UI" w:cs="Segoe UI"/>
          <w:i/>
          <w:iCs/>
          <w:sz w:val="21"/>
          <w:szCs w:val="21"/>
          <w:lang w:eastAsia="en-GB"/>
        </w:rPr>
        <w:t xml:space="preserve">Number of </w:t>
      </w:r>
      <w:r w:rsidR="00485822">
        <w:rPr>
          <w:rFonts w:ascii="Segoe UI" w:eastAsia="Times New Roman" w:hAnsi="Segoe UI" w:cs="Segoe UI"/>
          <w:i/>
          <w:iCs/>
          <w:sz w:val="21"/>
          <w:szCs w:val="21"/>
          <w:lang w:eastAsia="en-GB"/>
        </w:rPr>
        <w:t>poultry/cattle</w:t>
      </w:r>
      <w:r w:rsidRPr="00F50EEC">
        <w:rPr>
          <w:rFonts w:ascii="Segoe UI" w:eastAsia="Times New Roman" w:hAnsi="Segoe UI" w:cs="Segoe UI"/>
          <w:i/>
          <w:iCs/>
          <w:sz w:val="21"/>
          <w:szCs w:val="21"/>
          <w:lang w:eastAsia="en-GB"/>
        </w:rPr>
        <w:t xml:space="preserve">= 10% of country envelope </w:t>
      </w:r>
      <w:r w:rsidR="00485822">
        <w:rPr>
          <w:rFonts w:ascii="Segoe UI" w:eastAsia="Times New Roman" w:hAnsi="Segoe UI" w:cs="Segoe UI"/>
          <w:i/>
          <w:iCs/>
          <w:sz w:val="21"/>
          <w:szCs w:val="21"/>
          <w:lang w:eastAsia="en-GB"/>
        </w:rPr>
        <w:t>from</w:t>
      </w:r>
      <w:r w:rsidRPr="00F50EEC">
        <w:rPr>
          <w:rFonts w:ascii="Segoe UI" w:eastAsia="Times New Roman" w:hAnsi="Segoe UI" w:cs="Segoe UI"/>
          <w:i/>
          <w:iCs/>
          <w:sz w:val="21"/>
          <w:szCs w:val="21"/>
          <w:lang w:eastAsia="en-GB"/>
        </w:rPr>
        <w:t xml:space="preserve"> adaptation window</w:t>
      </w:r>
      <w:r w:rsidR="00485822">
        <w:rPr>
          <w:rFonts w:ascii="Segoe UI" w:eastAsia="Times New Roman" w:hAnsi="Segoe UI" w:cs="Segoe UI"/>
          <w:i/>
          <w:iCs/>
          <w:sz w:val="21"/>
          <w:szCs w:val="21"/>
          <w:lang w:eastAsia="en-GB"/>
        </w:rPr>
        <w:t xml:space="preserve"> for each livestock type</w:t>
      </w:r>
      <w:r w:rsidRPr="00F50EEC">
        <w:rPr>
          <w:rFonts w:ascii="Segoe UI" w:eastAsia="Times New Roman" w:hAnsi="Segoe UI" w:cs="Segoe UI"/>
          <w:i/>
          <w:iCs/>
          <w:sz w:val="21"/>
          <w:szCs w:val="21"/>
          <w:lang w:eastAsia="en-GB"/>
        </w:rPr>
        <w:t xml:space="preserve">/ average </w:t>
      </w:r>
      <w:r w:rsidR="00485822">
        <w:rPr>
          <w:rFonts w:ascii="Segoe UI" w:eastAsia="Times New Roman" w:hAnsi="Segoe UI" w:cs="Segoe UI"/>
          <w:i/>
          <w:iCs/>
          <w:sz w:val="21"/>
          <w:szCs w:val="21"/>
          <w:lang w:eastAsia="en-GB"/>
        </w:rPr>
        <w:t>unit cost of production for one chicken/cattle</w:t>
      </w:r>
    </w:p>
    <w:p w14:paraId="3B1F29E0" w14:textId="77777777" w:rsidR="00E35614" w:rsidRDefault="00E35614" w:rsidP="00E35614">
      <w:r>
        <w:t>References:</w:t>
      </w:r>
    </w:p>
    <w:p w14:paraId="35963BAF" w14:textId="6C24A738" w:rsidR="00E35614" w:rsidRDefault="00E35614" w:rsidP="00C16CE5">
      <w:r>
        <w:lastRenderedPageBreak/>
        <w:t xml:space="preserve">Cost of </w:t>
      </w:r>
      <w:r w:rsidR="00C16CE5">
        <w:t>poultry</w:t>
      </w:r>
      <w:r w:rsidR="00647811" w:rsidRPr="008F5AB2">
        <w:t xml:space="preserve"> (example of Senegal but each country of the Sahel has the same kind of livestock markets information system</w:t>
      </w:r>
      <w:r w:rsidR="00647811">
        <w:t>)</w:t>
      </w:r>
      <w:r>
        <w:t xml:space="preserve">: </w:t>
      </w:r>
      <w:r w:rsidR="00C16CE5">
        <w:t xml:space="preserve"> </w:t>
      </w:r>
      <w:hyperlink r:id="rId22" w:history="1">
        <w:r w:rsidR="00C16CE5" w:rsidRPr="000A5E29">
          <w:rPr>
            <w:rStyle w:val="Hyperlink"/>
          </w:rPr>
          <w:t>https://www.poultryworld.net/Home/General/2020/1/Case-study-Chicken-remains-a-luxury-in-Senegal-521334E/</w:t>
        </w:r>
      </w:hyperlink>
    </w:p>
    <w:p w14:paraId="55300881" w14:textId="2301604D" w:rsidR="00C16CE5" w:rsidRDefault="00C16CE5" w:rsidP="00C16CE5">
      <w:r>
        <w:t xml:space="preserve">Cost of cattle: </w:t>
      </w:r>
      <w:hyperlink r:id="rId23" w:history="1">
        <w:r w:rsidRPr="000A5E29">
          <w:rPr>
            <w:rStyle w:val="Hyperlink"/>
          </w:rPr>
          <w:t>https://www.frontiersin.org/articles/10.3389/fvets.2021.616865/full</w:t>
        </w:r>
      </w:hyperlink>
      <w:r>
        <w:t xml:space="preserve"> </w:t>
      </w:r>
    </w:p>
    <w:p w14:paraId="5F7C8316" w14:textId="77777777" w:rsidR="00E35614" w:rsidRDefault="00E35614" w:rsidP="00E35614"/>
    <w:p w14:paraId="46BDCD04" w14:textId="77777777" w:rsidR="00E35614" w:rsidRPr="00E35614" w:rsidRDefault="00E35614" w:rsidP="00E35614">
      <w:pPr>
        <w:rPr>
          <w:b/>
          <w:bCs/>
          <w:u w:val="single"/>
        </w:rPr>
      </w:pPr>
      <w:r>
        <w:rPr>
          <w:b/>
          <w:bCs/>
          <w:u w:val="single"/>
        </w:rPr>
        <w:t>Appl</w:t>
      </w:r>
      <w:r w:rsidRPr="00E35614">
        <w:rPr>
          <w:b/>
          <w:bCs/>
          <w:u w:val="single"/>
        </w:rPr>
        <w:t>ication of methodology to each country envelope:</w:t>
      </w:r>
    </w:p>
    <w:p w14:paraId="7A6EED1D" w14:textId="5257C7F6" w:rsidR="005D5A08" w:rsidRDefault="005D5A08" w:rsidP="00E35614">
      <w:r w:rsidRPr="00B217B6">
        <w:t xml:space="preserve"> These figures </w:t>
      </w:r>
      <w:proofErr w:type="gramStart"/>
      <w:r w:rsidRPr="00B217B6">
        <w:t xml:space="preserve">were </w:t>
      </w:r>
      <w:r w:rsidR="00E36AFD">
        <w:t>then applied</w:t>
      </w:r>
      <w:proofErr w:type="gramEnd"/>
      <w:r w:rsidR="00E36AFD">
        <w:t xml:space="preserve"> to the individual country envelopes to </w:t>
      </w:r>
      <w:r w:rsidR="00B217B6" w:rsidRPr="00B217B6">
        <w:t xml:space="preserve">extract the amount of </w:t>
      </w:r>
      <w:r w:rsidR="00E36AFD">
        <w:t>units</w:t>
      </w:r>
      <w:r w:rsidR="00B217B6" w:rsidRPr="00B217B6">
        <w:t xml:space="preserve"> dedicated to</w:t>
      </w:r>
      <w:r w:rsidR="00B217B6">
        <w:t xml:space="preserve"> </w:t>
      </w:r>
      <w:r w:rsidR="00E36AFD">
        <w:t xml:space="preserve">each category </w:t>
      </w:r>
      <w:r>
        <w:t>to be inputted</w:t>
      </w:r>
      <w:r w:rsidR="00AE4B52">
        <w:t xml:space="preserve"> into EX-ACT, please see table</w:t>
      </w:r>
      <w:r w:rsidR="00E36AFD">
        <w:t>s</w:t>
      </w:r>
      <w:r w:rsidR="00AE4B52">
        <w:t xml:space="preserve"> below</w:t>
      </w:r>
      <w:r>
        <w:t xml:space="preserve">. </w:t>
      </w:r>
    </w:p>
    <w:p w14:paraId="067B64F9" w14:textId="29D3D1C2" w:rsidR="00302D26" w:rsidRDefault="007313E1" w:rsidP="00E35614">
      <w:r>
        <w:rPr>
          <w:noProof/>
          <w:lang w:eastAsia="en-GB"/>
        </w:rPr>
        <w:drawing>
          <wp:inline distT="0" distB="0" distL="0" distR="0" wp14:anchorId="3E22BC18" wp14:editId="31CF36EB">
            <wp:extent cx="5731510" cy="1207135"/>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1207135"/>
                    </a:xfrm>
                    <a:prstGeom prst="rect">
                      <a:avLst/>
                    </a:prstGeom>
                  </pic:spPr>
                </pic:pic>
              </a:graphicData>
            </a:graphic>
          </wp:inline>
        </w:drawing>
      </w:r>
    </w:p>
    <w:p w14:paraId="24050FE1" w14:textId="77199F64" w:rsidR="00B4474D" w:rsidRDefault="00B4474D" w:rsidP="00AE4B52">
      <w:pPr>
        <w:rPr>
          <w:b/>
          <w:bCs/>
        </w:rPr>
      </w:pPr>
      <w:r w:rsidRPr="00111C40">
        <w:rPr>
          <w:b/>
          <w:bCs/>
        </w:rPr>
        <w:t xml:space="preserve">List of measures introduced by the project and mitigation </w:t>
      </w:r>
      <w:r w:rsidR="00D228A3">
        <w:rPr>
          <w:b/>
          <w:bCs/>
        </w:rPr>
        <w:t>impacts</w:t>
      </w:r>
      <w:r w:rsidRPr="00111C40">
        <w:rPr>
          <w:b/>
          <w:bCs/>
        </w:rPr>
        <w:t>:</w:t>
      </w:r>
    </w:p>
    <w:p w14:paraId="713EFA9C" w14:textId="17C79DA4" w:rsidR="00B4474D" w:rsidRDefault="00B4474D" w:rsidP="00302D26">
      <w:r>
        <w:t>EX ACT estimates the sequestration of carbon through a range of activities related</w:t>
      </w:r>
      <w:r w:rsidR="007313E1">
        <w:t xml:space="preserve"> to new plantations of perennial trees for</w:t>
      </w:r>
      <w:r>
        <w:t xml:space="preserve"> </w:t>
      </w:r>
      <w:r w:rsidR="00302D26">
        <w:t>agroforestry practices</w:t>
      </w:r>
      <w:r w:rsidR="004F67BC" w:rsidRPr="008F5AB2">
        <w:t xml:space="preserve">, </w:t>
      </w:r>
      <w:r w:rsidR="00D228A3">
        <w:t xml:space="preserve">the deployment of </w:t>
      </w:r>
      <w:r w:rsidR="004F67BC" w:rsidRPr="008F5AB2">
        <w:t>solar</w:t>
      </w:r>
      <w:r w:rsidR="004F67BC">
        <w:t xml:space="preserve"> </w:t>
      </w:r>
      <w:r w:rsidR="00D228A3">
        <w:t xml:space="preserve">mini grids for agriculture </w:t>
      </w:r>
      <w:r w:rsidR="004F67BC">
        <w:t xml:space="preserve"> and agriculture under sustainable practices</w:t>
      </w:r>
      <w:r>
        <w:t xml:space="preserve"> (as </w:t>
      </w:r>
      <w:r w:rsidR="009C348F">
        <w:t>described in FP).</w:t>
      </w:r>
    </w:p>
    <w:p w14:paraId="182124A4" w14:textId="2C5DE614" w:rsidR="009C348F" w:rsidRDefault="00B217B6" w:rsidP="004F67BC">
      <w:r>
        <w:t>The</w:t>
      </w:r>
      <w:r w:rsidR="00B4474D">
        <w:t xml:space="preserve"> main source of </w:t>
      </w:r>
      <w:r w:rsidR="004F67BC">
        <w:t>emission/reduction</w:t>
      </w:r>
      <w:r w:rsidR="00B4474D">
        <w:t xml:space="preserve"> identified in the EX ACT analysi</w:t>
      </w:r>
      <w:r w:rsidR="009C348F">
        <w:t>s per country are through the following</w:t>
      </w:r>
      <w:r w:rsidR="007313E1">
        <w:t xml:space="preserve"> activities</w:t>
      </w:r>
      <w:r w:rsidR="00B4474D">
        <w:t>:</w:t>
      </w:r>
    </w:p>
    <w:p w14:paraId="4B4C0008" w14:textId="46F0F76E" w:rsidR="00302344" w:rsidRPr="00485822" w:rsidRDefault="00302344" w:rsidP="004F67BC">
      <w:pPr>
        <w:rPr>
          <w:b/>
          <w:bCs/>
          <w:u w:val="single"/>
        </w:rPr>
      </w:pPr>
      <w:r w:rsidRPr="00485822">
        <w:rPr>
          <w:b/>
          <w:bCs/>
          <w:u w:val="single"/>
        </w:rPr>
        <w:t xml:space="preserve">Agroforestry through parklands and alley cropping: </w:t>
      </w:r>
    </w:p>
    <w:p w14:paraId="255121E3" w14:textId="35EC727D" w:rsidR="00985C1A" w:rsidRDefault="00985C1A" w:rsidP="004F67BC">
      <w:r w:rsidRPr="00985C1A">
        <w:t xml:space="preserve">Establishing agroforestry on land that currently has low tree cover has been identified as one of the most promising strategies to raise carbon stocks on currently productive land without compromising food and </w:t>
      </w:r>
      <w:proofErr w:type="spellStart"/>
      <w:r w:rsidRPr="00985C1A">
        <w:t>fiber</w:t>
      </w:r>
      <w:proofErr w:type="spellEnd"/>
      <w:r w:rsidRPr="00985C1A">
        <w:t xml:space="preserve"> production (Albrecht and </w:t>
      </w:r>
      <w:proofErr w:type="spellStart"/>
      <w:r w:rsidRPr="00985C1A">
        <w:t>Kandji</w:t>
      </w:r>
      <w:proofErr w:type="spellEnd"/>
      <w:r w:rsidRPr="00985C1A">
        <w:t xml:space="preserve"> 2003; </w:t>
      </w:r>
      <w:proofErr w:type="spellStart"/>
      <w:r w:rsidRPr="00985C1A">
        <w:t>Kuersten</w:t>
      </w:r>
      <w:proofErr w:type="spellEnd"/>
      <w:r w:rsidRPr="00985C1A">
        <w:t xml:space="preserve"> and </w:t>
      </w:r>
      <w:proofErr w:type="spellStart"/>
      <w:r w:rsidRPr="00985C1A">
        <w:t>Burschel</w:t>
      </w:r>
      <w:proofErr w:type="spellEnd"/>
      <w:r w:rsidRPr="00985C1A">
        <w:t xml:space="preserve"> 1993; </w:t>
      </w:r>
      <w:proofErr w:type="spellStart"/>
      <w:r w:rsidRPr="00985C1A">
        <w:t>Montagnini</w:t>
      </w:r>
      <w:proofErr w:type="spellEnd"/>
      <w:r w:rsidRPr="00985C1A">
        <w:t xml:space="preserve"> and Nair 2004). Agroforestry is the deliberate integration of trees or other woody perennials into field crop or livestock systems, in order to exploit synergies and complementarities between different structural elements of the system. Agroforestry </w:t>
      </w:r>
      <w:proofErr w:type="gramStart"/>
      <w:r w:rsidRPr="00985C1A">
        <w:t>has been shown</w:t>
      </w:r>
      <w:proofErr w:type="gramEnd"/>
      <w:r w:rsidRPr="00985C1A">
        <w:t xml:space="preserve"> in many instances to lead to more diverse, more productive and more sustainable agricultural production than less integrated approaches (e.g. </w:t>
      </w:r>
      <w:proofErr w:type="spellStart"/>
      <w:r w:rsidRPr="00985C1A">
        <w:t>Cannell</w:t>
      </w:r>
      <w:proofErr w:type="spellEnd"/>
      <w:r w:rsidRPr="00985C1A">
        <w:t xml:space="preserve"> et al. 1996; Nair 2007; Sinclair 1999; Van </w:t>
      </w:r>
      <w:proofErr w:type="spellStart"/>
      <w:r w:rsidRPr="00985C1A">
        <w:t>Noordwijk</w:t>
      </w:r>
      <w:proofErr w:type="spellEnd"/>
      <w:r w:rsidRPr="00985C1A">
        <w:t xml:space="preserve"> and </w:t>
      </w:r>
      <w:proofErr w:type="spellStart"/>
      <w:r w:rsidRPr="00985C1A">
        <w:t>Lusiana</w:t>
      </w:r>
      <w:proofErr w:type="spellEnd"/>
      <w:r w:rsidRPr="00985C1A">
        <w:t xml:space="preserve"> 1998).</w:t>
      </w:r>
      <w:r>
        <w:t xml:space="preserve"> </w:t>
      </w:r>
      <w:r w:rsidRPr="00985C1A">
        <w:t xml:space="preserve">Carbon stock increases resulting from conversion of treeless land to agroforestry have been estimated at 3 Mg C ha−1 </w:t>
      </w:r>
      <w:proofErr w:type="gramStart"/>
      <w:r w:rsidRPr="00985C1A">
        <w:t>a−1</w:t>
      </w:r>
      <w:proofErr w:type="gramEnd"/>
      <w:r w:rsidRPr="00985C1A">
        <w:t xml:space="preserve"> in tropical regions (IPCC 2000). Conversion of agricultural land to agroforestry </w:t>
      </w:r>
      <w:proofErr w:type="gramStart"/>
      <w:r w:rsidRPr="00985C1A">
        <w:t>has also been reported</w:t>
      </w:r>
      <w:proofErr w:type="gramEnd"/>
      <w:r w:rsidRPr="00985C1A">
        <w:t xml:space="preserve"> to entail substantial co-benefits for farmers, such as enhanced soil fertility, resilience to weather extremes and additional sources of farm income (</w:t>
      </w:r>
      <w:proofErr w:type="spellStart"/>
      <w:r w:rsidRPr="00985C1A">
        <w:t>Ajayi</w:t>
      </w:r>
      <w:proofErr w:type="spellEnd"/>
      <w:r w:rsidRPr="00985C1A">
        <w:t xml:space="preserve"> et al. 2007; </w:t>
      </w:r>
      <w:proofErr w:type="spellStart"/>
      <w:r w:rsidRPr="00985C1A">
        <w:t>Garrity</w:t>
      </w:r>
      <w:proofErr w:type="spellEnd"/>
      <w:r w:rsidRPr="00985C1A">
        <w:t xml:space="preserve"> 2004; Sanchez 1995). Tree-based agricultural systems in many parts of the world have been shown to have higher carbon stocks than treeless farming systems (</w:t>
      </w:r>
      <w:proofErr w:type="spellStart"/>
      <w:r w:rsidRPr="00985C1A">
        <w:t>Luedeling</w:t>
      </w:r>
      <w:proofErr w:type="spellEnd"/>
      <w:r w:rsidRPr="00985C1A">
        <w:t xml:space="preserve"> et al. 2011; Nair et al. 2009a, b) and to provide more environmental services (Jose 2009; </w:t>
      </w:r>
      <w:proofErr w:type="spellStart"/>
      <w:r w:rsidRPr="00985C1A">
        <w:t>Paustian</w:t>
      </w:r>
      <w:proofErr w:type="spellEnd"/>
      <w:r w:rsidRPr="00985C1A">
        <w:t xml:space="preserve"> et al. 1998).</w:t>
      </w:r>
    </w:p>
    <w:p w14:paraId="4AF0E626" w14:textId="07C317BF" w:rsidR="00985C1A" w:rsidRDefault="00356AFB" w:rsidP="00356AFB">
      <w:r>
        <w:lastRenderedPageBreak/>
        <w:t xml:space="preserve">Parklands </w:t>
      </w:r>
      <w:proofErr w:type="gramStart"/>
      <w:r>
        <w:t>are generally understood</w:t>
      </w:r>
      <w:proofErr w:type="gramEnd"/>
      <w:r>
        <w:t xml:space="preserve"> as landscapes in which mature trees occur scattered in cultivated or recently fallowed fields (</w:t>
      </w:r>
      <w:proofErr w:type="spellStart"/>
      <w:r>
        <w:t>Pullan</w:t>
      </w:r>
      <w:proofErr w:type="spellEnd"/>
      <w:r>
        <w:t xml:space="preserve">, 1974; </w:t>
      </w:r>
      <w:proofErr w:type="spellStart"/>
      <w:r>
        <w:t>Sautter</w:t>
      </w:r>
      <w:proofErr w:type="spellEnd"/>
      <w:r>
        <w:t xml:space="preserve">, 1968, cited in Raison, 1988). In the ICRAF Agroforestry Systems Inventory, agroforestry parklands are included in the very general category of ‘multipurpose trees on farmlands’ (Nair, 1985). Livestock production may be a significant or secondary component in these systems. Because of the variety of field realities encompassed, the notion of parklands </w:t>
      </w:r>
      <w:proofErr w:type="gramStart"/>
      <w:r>
        <w:t>has been interpreted</w:t>
      </w:r>
      <w:proofErr w:type="gramEnd"/>
      <w:r>
        <w:t xml:space="preserve"> widely and its terminology is still very much under discussion. </w:t>
      </w:r>
      <w:r>
        <w:rPr>
          <w:rStyle w:val="FootnoteReference"/>
        </w:rPr>
        <w:footnoteReference w:id="1"/>
      </w:r>
      <w:r w:rsidR="00985C1A" w:rsidRPr="00985C1A">
        <w:t xml:space="preserve">Where parkland areas </w:t>
      </w:r>
      <w:proofErr w:type="gramStart"/>
      <w:r w:rsidR="00985C1A" w:rsidRPr="00985C1A">
        <w:t>can be expanded</w:t>
      </w:r>
      <w:proofErr w:type="gramEnd"/>
      <w:r w:rsidR="00985C1A" w:rsidRPr="00985C1A">
        <w:t xml:space="preserve">, these may help farmers adapt to the impacts of climate change. Unlike </w:t>
      </w:r>
      <w:proofErr w:type="spellStart"/>
      <w:r w:rsidR="00985C1A" w:rsidRPr="00985C1A">
        <w:t>rainfed</w:t>
      </w:r>
      <w:proofErr w:type="spellEnd"/>
      <w:r w:rsidR="00985C1A" w:rsidRPr="00985C1A">
        <w:t xml:space="preserve"> annual crops, trees can draw water from deeper soil layers and are thus able to produce food, fodder and </w:t>
      </w:r>
      <w:proofErr w:type="spellStart"/>
      <w:r w:rsidR="00985C1A" w:rsidRPr="00985C1A">
        <w:t>fiber</w:t>
      </w:r>
      <w:proofErr w:type="spellEnd"/>
      <w:r w:rsidR="00985C1A" w:rsidRPr="00985C1A">
        <w:t xml:space="preserve">, even when annual crops fail. Fertilizer trees can provide much-needed resources that allow raising yield levels. Finally, trees on farms can help diversify incomes and thus buffer farmers against the economic shocks that may occur during years of </w:t>
      </w:r>
      <w:proofErr w:type="spellStart"/>
      <w:r w:rsidR="00985C1A" w:rsidRPr="00985C1A">
        <w:t>unfavorable</w:t>
      </w:r>
      <w:proofErr w:type="spellEnd"/>
      <w:r w:rsidR="00985C1A" w:rsidRPr="00985C1A">
        <w:t xml:space="preserve"> weather.</w:t>
      </w:r>
      <w:r w:rsidR="00985C1A">
        <w:t xml:space="preserve"> </w:t>
      </w:r>
    </w:p>
    <w:p w14:paraId="4B5FA368" w14:textId="1726ED6E" w:rsidR="00985C1A" w:rsidRPr="00E66FB6" w:rsidRDefault="00985C1A" w:rsidP="00E66FB6">
      <w:pPr>
        <w:shd w:val="clear" w:color="auto" w:fill="FFFFFF"/>
        <w:spacing w:after="0" w:line="240" w:lineRule="auto"/>
        <w:jc w:val="both"/>
      </w:pPr>
      <w:r w:rsidRPr="00E66FB6">
        <w:t>Among AF practices, alley cropping refers to the growing of arable or herbaceous crops in wide alleys defined by ro</w:t>
      </w:r>
      <w:r w:rsidR="00356AFB" w:rsidRPr="00E66FB6">
        <w:t xml:space="preserve">ws of trees and possibly shrubs. </w:t>
      </w:r>
      <w:r w:rsidRPr="00E66FB6">
        <w:t xml:space="preserve">Alley cropping </w:t>
      </w:r>
      <w:proofErr w:type="gramStart"/>
      <w:r w:rsidRPr="00E66FB6">
        <w:t>has been shown</w:t>
      </w:r>
      <w:proofErr w:type="gramEnd"/>
      <w:r w:rsidRPr="00E66FB6">
        <w:t xml:space="preserve"> to increase the overall productivity and resilience of agricultural systems and is a promising new land-use type in for CC mitigation (e.g., carbon storage)</w:t>
      </w:r>
      <w:r w:rsidR="00356AFB" w:rsidRPr="00E66FB6">
        <w:footnoteReference w:id="2"/>
      </w:r>
      <w:r w:rsidRPr="00E66FB6">
        <w:t>.</w:t>
      </w:r>
    </w:p>
    <w:p w14:paraId="2F0CB396" w14:textId="77777777" w:rsidR="00985C1A" w:rsidRPr="00E45165" w:rsidRDefault="00985C1A" w:rsidP="00E66FB6">
      <w:pPr>
        <w:shd w:val="clear" w:color="auto" w:fill="FFFFFF"/>
        <w:jc w:val="both"/>
      </w:pPr>
      <w:r w:rsidRPr="00E45165">
        <w:t>The key drivers of CC adaptation in alley cropping include:</w:t>
      </w:r>
    </w:p>
    <w:p w14:paraId="15523D10" w14:textId="7FDF0B81" w:rsidR="00985C1A" w:rsidRDefault="00985C1A" w:rsidP="00356AFB">
      <w:pPr>
        <w:numPr>
          <w:ilvl w:val="0"/>
          <w:numId w:val="14"/>
        </w:numPr>
        <w:shd w:val="clear" w:color="auto" w:fill="FFFFFF"/>
        <w:spacing w:after="0" w:line="240" w:lineRule="auto"/>
        <w:ind w:firstLine="0"/>
        <w:jc w:val="both"/>
        <w:rPr>
          <w:rFonts w:ascii="inherit" w:hAnsi="inherit" w:cs="Arial"/>
          <w:color w:val="222222"/>
          <w:sz w:val="20"/>
          <w:szCs w:val="20"/>
        </w:rPr>
      </w:pPr>
      <w:r w:rsidRPr="00E45165">
        <w:t>Improved organic matter content, soil structure and stability, water infiltration and field capacity, reduced erosion</w:t>
      </w:r>
      <w:r>
        <w:rPr>
          <w:rFonts w:ascii="inherit" w:hAnsi="inherit" w:cs="Arial"/>
          <w:color w:val="222222"/>
          <w:sz w:val="20"/>
          <w:szCs w:val="20"/>
        </w:rPr>
        <w:t>;</w:t>
      </w:r>
      <w:r w:rsidR="00356AFB">
        <w:rPr>
          <w:rStyle w:val="FootnoteReference"/>
          <w:rFonts w:ascii="inherit" w:hAnsi="inherit" w:cs="Arial"/>
          <w:color w:val="222222"/>
          <w:sz w:val="20"/>
          <w:szCs w:val="20"/>
        </w:rPr>
        <w:footnoteReference w:id="3"/>
      </w:r>
    </w:p>
    <w:p w14:paraId="0EFD51CD" w14:textId="5DA7F2A8" w:rsidR="00985C1A" w:rsidRDefault="00985C1A" w:rsidP="00356AFB">
      <w:pPr>
        <w:numPr>
          <w:ilvl w:val="0"/>
          <w:numId w:val="14"/>
        </w:numPr>
        <w:shd w:val="clear" w:color="auto" w:fill="FFFFFF"/>
        <w:spacing w:after="0" w:line="240" w:lineRule="auto"/>
        <w:ind w:firstLine="0"/>
        <w:jc w:val="both"/>
        <w:rPr>
          <w:rFonts w:ascii="inherit" w:hAnsi="inherit" w:cs="Arial"/>
          <w:color w:val="222222"/>
          <w:sz w:val="20"/>
          <w:szCs w:val="20"/>
        </w:rPr>
      </w:pPr>
      <w:r w:rsidRPr="00E45165">
        <w:t>Increased available nitrogen and improvement of nitrogen cycling, and thus reduced risk of nitrogen deficiency and leaching</w:t>
      </w:r>
      <w:r w:rsidR="00356AFB">
        <w:rPr>
          <w:rStyle w:val="FootnoteReference"/>
          <w:rFonts w:ascii="inherit" w:hAnsi="inherit" w:cs="Arial"/>
          <w:color w:val="222222"/>
          <w:sz w:val="20"/>
          <w:szCs w:val="20"/>
        </w:rPr>
        <w:footnoteReference w:id="4"/>
      </w:r>
      <w:r>
        <w:rPr>
          <w:rFonts w:ascii="inherit" w:hAnsi="inherit" w:cs="Arial"/>
          <w:color w:val="222222"/>
          <w:sz w:val="20"/>
          <w:szCs w:val="20"/>
        </w:rPr>
        <w:t>;</w:t>
      </w:r>
    </w:p>
    <w:p w14:paraId="2737E7C9" w14:textId="1C8D8239" w:rsidR="00985C1A" w:rsidRDefault="00985C1A" w:rsidP="00356AFB">
      <w:pPr>
        <w:numPr>
          <w:ilvl w:val="0"/>
          <w:numId w:val="14"/>
        </w:numPr>
        <w:shd w:val="clear" w:color="auto" w:fill="FFFFFF"/>
        <w:spacing w:after="0" w:line="240" w:lineRule="auto"/>
        <w:ind w:firstLine="0"/>
        <w:jc w:val="both"/>
        <w:rPr>
          <w:rFonts w:ascii="inherit" w:hAnsi="inherit" w:cs="Arial"/>
          <w:color w:val="222222"/>
          <w:sz w:val="20"/>
          <w:szCs w:val="20"/>
        </w:rPr>
      </w:pPr>
      <w:r w:rsidRPr="00E45165">
        <w:t>Increases in t</w:t>
      </w:r>
      <w:r w:rsidR="00356AFB" w:rsidRPr="00E45165">
        <w:t>he overall light use efficiency</w:t>
      </w:r>
      <w:r w:rsidR="00356AFB">
        <w:rPr>
          <w:rStyle w:val="FootnoteReference"/>
          <w:rFonts w:ascii="inherit" w:hAnsi="inherit" w:cs="Arial"/>
          <w:color w:val="222222"/>
          <w:sz w:val="20"/>
          <w:szCs w:val="20"/>
        </w:rPr>
        <w:footnoteReference w:id="5"/>
      </w:r>
    </w:p>
    <w:p w14:paraId="26C3DA58" w14:textId="4D7DFB10" w:rsidR="00985C1A" w:rsidRDefault="00985C1A" w:rsidP="00356AFB">
      <w:pPr>
        <w:numPr>
          <w:ilvl w:val="0"/>
          <w:numId w:val="14"/>
        </w:numPr>
        <w:shd w:val="clear" w:color="auto" w:fill="FFFFFF"/>
        <w:spacing w:after="0" w:line="240" w:lineRule="auto"/>
        <w:ind w:firstLine="0"/>
        <w:jc w:val="both"/>
        <w:rPr>
          <w:rFonts w:ascii="inherit" w:hAnsi="inherit" w:cs="Arial"/>
          <w:color w:val="222222"/>
          <w:sz w:val="20"/>
          <w:szCs w:val="20"/>
        </w:rPr>
      </w:pPr>
      <w:r w:rsidRPr="00E45165">
        <w:t>Alleviation of temperature and water stresses on crops due to mitigation of the crop microclimate (reduced radiation, reduced air and soil temperature, increased air h</w:t>
      </w:r>
      <w:r w:rsidR="00356AFB" w:rsidRPr="00E45165">
        <w:t>umidity, reduced wind velocity</w:t>
      </w:r>
      <w:r w:rsidR="00356AFB">
        <w:rPr>
          <w:rFonts w:ascii="inherit" w:hAnsi="inherit" w:cs="Arial"/>
          <w:color w:val="222222"/>
          <w:sz w:val="20"/>
          <w:szCs w:val="20"/>
        </w:rPr>
        <w:t>)</w:t>
      </w:r>
      <w:r w:rsidR="00356AFB">
        <w:rPr>
          <w:rStyle w:val="FootnoteReference"/>
          <w:rFonts w:ascii="inherit" w:hAnsi="inherit" w:cs="Arial"/>
          <w:color w:val="222222"/>
          <w:sz w:val="20"/>
          <w:szCs w:val="20"/>
        </w:rPr>
        <w:footnoteReference w:id="6"/>
      </w:r>
      <w:r>
        <w:rPr>
          <w:rFonts w:ascii="inherit" w:hAnsi="inherit" w:cs="Arial"/>
          <w:color w:val="222222"/>
          <w:sz w:val="20"/>
          <w:szCs w:val="20"/>
        </w:rPr>
        <w:t>;</w:t>
      </w:r>
    </w:p>
    <w:p w14:paraId="429C3105" w14:textId="688EF18F" w:rsidR="00985C1A" w:rsidRDefault="00985C1A" w:rsidP="00356AFB">
      <w:pPr>
        <w:numPr>
          <w:ilvl w:val="0"/>
          <w:numId w:val="14"/>
        </w:numPr>
        <w:shd w:val="clear" w:color="auto" w:fill="FFFFFF"/>
        <w:spacing w:after="0" w:line="240" w:lineRule="auto"/>
        <w:ind w:firstLine="0"/>
        <w:jc w:val="both"/>
        <w:rPr>
          <w:rFonts w:ascii="inherit" w:hAnsi="inherit" w:cs="Arial"/>
          <w:color w:val="222222"/>
          <w:sz w:val="20"/>
          <w:szCs w:val="20"/>
        </w:rPr>
      </w:pPr>
      <w:r w:rsidRPr="00E45165">
        <w:t>Slowdown in the crop phenology that may allow to capture more light and nitrogen by</w:t>
      </w:r>
      <w:r w:rsidR="00356AFB" w:rsidRPr="00E45165">
        <w:t xml:space="preserve"> lengthening the growing season</w:t>
      </w:r>
      <w:r w:rsidR="00356AFB">
        <w:rPr>
          <w:rStyle w:val="FootnoteReference"/>
          <w:rFonts w:ascii="inherit" w:hAnsi="inherit" w:cs="Arial"/>
          <w:color w:val="222222"/>
          <w:sz w:val="20"/>
          <w:szCs w:val="20"/>
        </w:rPr>
        <w:footnoteReference w:id="7"/>
      </w:r>
    </w:p>
    <w:p w14:paraId="7920D6E6" w14:textId="07DF64D8" w:rsidR="004373BC" w:rsidRDefault="00386699" w:rsidP="00647811">
      <w:r w:rsidRPr="00E35614">
        <w:rPr>
          <w:b/>
          <w:bCs/>
        </w:rPr>
        <w:t>Sustainable agriculture through use of manure</w:t>
      </w:r>
      <w:r w:rsidR="004373BC">
        <w:rPr>
          <w:b/>
          <w:bCs/>
        </w:rPr>
        <w:t>, improved agronomic practices</w:t>
      </w:r>
      <w:r w:rsidR="00C61F8A">
        <w:rPr>
          <w:b/>
          <w:bCs/>
        </w:rPr>
        <w:t>, tillage systems</w:t>
      </w:r>
      <w:r w:rsidR="004373BC">
        <w:rPr>
          <w:b/>
          <w:bCs/>
        </w:rPr>
        <w:t xml:space="preserve"> and </w:t>
      </w:r>
      <w:r w:rsidR="00C61F8A">
        <w:rPr>
          <w:b/>
          <w:bCs/>
        </w:rPr>
        <w:t xml:space="preserve">improved </w:t>
      </w:r>
      <w:r w:rsidR="004373BC">
        <w:rPr>
          <w:b/>
          <w:bCs/>
        </w:rPr>
        <w:t>water management</w:t>
      </w:r>
      <w:r w:rsidRPr="00E35614">
        <w:rPr>
          <w:b/>
          <w:bCs/>
        </w:rPr>
        <w:t>:</w:t>
      </w:r>
      <w:r w:rsidR="0053594A">
        <w:t xml:space="preserve">  </w:t>
      </w:r>
    </w:p>
    <w:p w14:paraId="08205917" w14:textId="194B635B" w:rsidR="004373BC" w:rsidRDefault="00C61F8A" w:rsidP="00E66FB6">
      <w:pPr>
        <w:pStyle w:val="ListParagraph"/>
        <w:numPr>
          <w:ilvl w:val="0"/>
          <w:numId w:val="15"/>
        </w:numPr>
      </w:pPr>
      <w:r>
        <w:t xml:space="preserve">Improved agronomic practices such as </w:t>
      </w:r>
      <w:r w:rsidR="004373BC">
        <w:t xml:space="preserve">Crop rotations and intercropping </w:t>
      </w:r>
      <w:r>
        <w:t xml:space="preserve">are </w:t>
      </w:r>
      <w:r w:rsidR="004373BC">
        <w:t xml:space="preserve">designed to ensure differential nutrient uptake and use (e.g. between crops, such as millet and </w:t>
      </w:r>
      <w:r>
        <w:t>cassava</w:t>
      </w:r>
      <w:r w:rsidR="004373BC">
        <w:t xml:space="preserve"> and Nitrogen-fixing crops, such as groundnuts, beans and cowpeas), will enhance soil </w:t>
      </w:r>
      <w:r w:rsidR="004373BC">
        <w:lastRenderedPageBreak/>
        <w:t>fertility, reduce reliance on chemical fertilizers, and enrich nutrient supply to subsequent crops (Conant 2010), leading to increased crop yields (</w:t>
      </w:r>
      <w:proofErr w:type="spellStart"/>
      <w:r w:rsidR="004373BC">
        <w:t>Woodfine</w:t>
      </w:r>
      <w:proofErr w:type="spellEnd"/>
      <w:r w:rsidR="004373BC">
        <w:t xml:space="preserve"> 2009). </w:t>
      </w:r>
    </w:p>
    <w:p w14:paraId="7C2F546D" w14:textId="62AD7B61" w:rsidR="00C61F8A" w:rsidRDefault="00C61F8A" w:rsidP="00E66FB6">
      <w:pPr>
        <w:pStyle w:val="ListParagraph"/>
        <w:numPr>
          <w:ilvl w:val="0"/>
          <w:numId w:val="15"/>
        </w:numPr>
      </w:pPr>
      <w:r>
        <w:t xml:space="preserve">Tillage systems (which adopt no-tillage, minimum tillage and crop residue management) provide opportunities for increasing soil water retention. </w:t>
      </w:r>
      <w:proofErr w:type="gramStart"/>
      <w:r>
        <w:t>Therefore</w:t>
      </w:r>
      <w:proofErr w:type="gramEnd"/>
      <w:r>
        <w:t xml:space="preserve"> crop yields are often higher than under conventional tillage (</w:t>
      </w:r>
      <w:proofErr w:type="spellStart"/>
      <w:r>
        <w:t>Derpsch</w:t>
      </w:r>
      <w:proofErr w:type="spellEnd"/>
      <w:r>
        <w:t xml:space="preserve"> &amp; Friedrich 2009), especially in semi-arid and dry sub-humid agro-ecosystems. For example, </w:t>
      </w:r>
      <w:proofErr w:type="gramStart"/>
      <w:r>
        <w:t xml:space="preserve">substantial increases in rain use efficiency with implementation of conservation tillage practices in Sub-Saharan Africa are reported by </w:t>
      </w:r>
      <w:proofErr w:type="spellStart"/>
      <w:r>
        <w:t>Rockstrom</w:t>
      </w:r>
      <w:proofErr w:type="spellEnd"/>
      <w:r>
        <w:t xml:space="preserve"> et al. (2009)</w:t>
      </w:r>
      <w:proofErr w:type="gramEnd"/>
      <w:r>
        <w:t>.</w:t>
      </w:r>
    </w:p>
    <w:p w14:paraId="23D5E2A3" w14:textId="202C5876" w:rsidR="00386699" w:rsidRDefault="0053594A" w:rsidP="00E66FB6">
      <w:pPr>
        <w:pStyle w:val="ListParagraph"/>
        <w:numPr>
          <w:ilvl w:val="0"/>
          <w:numId w:val="15"/>
        </w:numPr>
      </w:pPr>
      <w:r>
        <w:t xml:space="preserve">The use of </w:t>
      </w:r>
      <w:r w:rsidRPr="0053594A">
        <w:t xml:space="preserve">organic fertilizer, as an alternative environment-friendly approach with multi-advantages over </w:t>
      </w:r>
      <w:r w:rsidRPr="008F5AB2">
        <w:t xml:space="preserve">chemicals, </w:t>
      </w:r>
      <w:r w:rsidR="00647811" w:rsidRPr="008F5AB2">
        <w:t xml:space="preserve">is key under a </w:t>
      </w:r>
      <w:proofErr w:type="spellStart"/>
      <w:r w:rsidR="00647811" w:rsidRPr="008F5AB2">
        <w:t>Sahelian</w:t>
      </w:r>
      <w:proofErr w:type="spellEnd"/>
      <w:r w:rsidR="00647811" w:rsidRPr="008F5AB2">
        <w:t xml:space="preserve"> climate</w:t>
      </w:r>
      <w:r w:rsidRPr="008F5AB2">
        <w:t>. The maintenance of organic matter enhances the organic carbon</w:t>
      </w:r>
      <w:r w:rsidRPr="0053594A">
        <w:t xml:space="preserve"> level, biotic activity and nutrients availability of the soil, which ultimately assures its physical, chemical and biological fertility. It also improves soil structure and its water holding capacity with minimum leaching.</w:t>
      </w:r>
      <w:r>
        <w:rPr>
          <w:rStyle w:val="FootnoteReference"/>
        </w:rPr>
        <w:footnoteReference w:id="8"/>
      </w:r>
      <w:r w:rsidRPr="0053594A">
        <w:t xml:space="preserve"> </w:t>
      </w:r>
      <w:r>
        <w:t xml:space="preserve">Maintaining regular incorporation and recycling of organic wastes to the soil is necessary to attain optimum levels </w:t>
      </w:r>
      <w:r w:rsidRPr="008F5AB2">
        <w:t>of organic matter and various essential nutrients under the current situations.</w:t>
      </w:r>
    </w:p>
    <w:p w14:paraId="604A5DDD" w14:textId="7E68917C" w:rsidR="00C61F8A" w:rsidRPr="008F5AB2" w:rsidRDefault="00C61F8A" w:rsidP="00E45165">
      <w:pPr>
        <w:pStyle w:val="ListParagraph"/>
        <w:numPr>
          <w:ilvl w:val="0"/>
          <w:numId w:val="15"/>
        </w:numPr>
      </w:pPr>
      <w:r>
        <w:t xml:space="preserve">Improved water management through System of Rice intensification: </w:t>
      </w:r>
      <w:r w:rsidRPr="00880AF5">
        <w:t>The System of Rice Intensification (SRI) is a farming methodology aimed at increasing the yield of </w:t>
      </w:r>
      <w:hyperlink r:id="rId25" w:tooltip="Rice" w:history="1">
        <w:r w:rsidRPr="00880AF5">
          <w:t>rice</w:t>
        </w:r>
      </w:hyperlink>
      <w:r w:rsidRPr="00880AF5">
        <w:t> produced in </w:t>
      </w:r>
      <w:hyperlink r:id="rId26" w:tooltip="Farming" w:history="1">
        <w:r w:rsidRPr="00880AF5">
          <w:t>farming</w:t>
        </w:r>
      </w:hyperlink>
      <w:r w:rsidRPr="00880AF5">
        <w:t xml:space="preserve">. It is a </w:t>
      </w:r>
      <w:proofErr w:type="gramStart"/>
      <w:r w:rsidRPr="00880AF5">
        <w:t>low-water</w:t>
      </w:r>
      <w:proofErr w:type="gramEnd"/>
      <w:r w:rsidRPr="00880AF5">
        <w:t xml:space="preserve">, </w:t>
      </w:r>
      <w:proofErr w:type="spellStart"/>
      <w:r w:rsidRPr="00880AF5">
        <w:t>labor-intensive</w:t>
      </w:r>
      <w:proofErr w:type="spellEnd"/>
      <w:r w:rsidRPr="00880AF5">
        <w:t xml:space="preserve"> method that uses younger seedlings singly spaced and typically hand weeded with special tools. </w:t>
      </w:r>
      <w:proofErr w:type="gramStart"/>
      <w:r w:rsidRPr="00880AF5">
        <w:t>It was developed in 1983 by the </w:t>
      </w:r>
      <w:hyperlink r:id="rId27" w:tooltip="France" w:history="1">
        <w:r w:rsidRPr="00880AF5">
          <w:t>French</w:t>
        </w:r>
      </w:hyperlink>
      <w:r w:rsidRPr="00880AF5">
        <w:t> </w:t>
      </w:r>
      <w:hyperlink r:id="rId28" w:tooltip="Jesuit" w:history="1">
        <w:r w:rsidRPr="00880AF5">
          <w:t>Jesuit</w:t>
        </w:r>
      </w:hyperlink>
      <w:r w:rsidRPr="00880AF5">
        <w:t> </w:t>
      </w:r>
      <w:hyperlink r:id="rId29" w:tooltip="Priest" w:history="1">
        <w:r w:rsidRPr="00880AF5">
          <w:t>Father</w:t>
        </w:r>
      </w:hyperlink>
      <w:r w:rsidRPr="00880AF5">
        <w:t> </w:t>
      </w:r>
      <w:hyperlink r:id="rId30" w:tooltip="Henri de Laulanie" w:history="1">
        <w:r w:rsidRPr="00880AF5">
          <w:t xml:space="preserve">Henri de </w:t>
        </w:r>
        <w:proofErr w:type="spellStart"/>
        <w:r w:rsidRPr="00880AF5">
          <w:t>Laulanié</w:t>
        </w:r>
        <w:proofErr w:type="spellEnd"/>
      </w:hyperlink>
      <w:r w:rsidRPr="00880AF5">
        <w:t> in </w:t>
      </w:r>
      <w:hyperlink r:id="rId31" w:tooltip="Madagascar" w:history="1">
        <w:r w:rsidRPr="00880AF5">
          <w:t>Madagascar</w:t>
        </w:r>
        <w:proofErr w:type="gramEnd"/>
      </w:hyperlink>
      <w:r w:rsidRPr="00E45165">
        <w:rPr>
          <w:rFonts w:ascii="Arial" w:hAnsi="Arial" w:cs="Arial"/>
          <w:sz w:val="21"/>
          <w:szCs w:val="21"/>
          <w:shd w:val="clear" w:color="auto" w:fill="FFFFFF"/>
        </w:rPr>
        <w:t>.</w:t>
      </w:r>
      <w:r w:rsidRPr="00E45165">
        <w:rPr>
          <w:rStyle w:val="FootnoteReference"/>
          <w:rFonts w:ascii="Arial" w:hAnsi="Arial" w:cs="Arial"/>
          <w:sz w:val="21"/>
          <w:szCs w:val="21"/>
          <w:shd w:val="clear" w:color="auto" w:fill="FFFFFF"/>
        </w:rPr>
        <w:footnoteReference w:id="9"/>
      </w:r>
      <w:r w:rsidRPr="00E45165">
        <w:t xml:space="preserve"> </w:t>
      </w:r>
    </w:p>
    <w:p w14:paraId="4BDEE026" w14:textId="532D5690" w:rsidR="001964B1" w:rsidRDefault="00647811" w:rsidP="001964B1">
      <w:pPr>
        <w:jc w:val="both"/>
      </w:pPr>
      <w:r w:rsidRPr="008F5AB2">
        <w:rPr>
          <w:b/>
          <w:bCs/>
        </w:rPr>
        <w:t xml:space="preserve">Solar </w:t>
      </w:r>
      <w:r w:rsidR="00D228A3">
        <w:rPr>
          <w:b/>
          <w:bCs/>
        </w:rPr>
        <w:t>mini grids</w:t>
      </w:r>
      <w:r w:rsidR="00D228A3" w:rsidRPr="008F5AB2">
        <w:rPr>
          <w:b/>
          <w:bCs/>
        </w:rPr>
        <w:t xml:space="preserve"> </w:t>
      </w:r>
      <w:r w:rsidR="00386699" w:rsidRPr="008F5AB2">
        <w:rPr>
          <w:b/>
          <w:bCs/>
        </w:rPr>
        <w:t xml:space="preserve">for </w:t>
      </w:r>
      <w:proofErr w:type="gramStart"/>
      <w:r w:rsidR="00D228A3">
        <w:rPr>
          <w:b/>
          <w:bCs/>
        </w:rPr>
        <w:t xml:space="preserve">agriculture </w:t>
      </w:r>
      <w:r w:rsidR="00386699" w:rsidRPr="008F5AB2">
        <w:rPr>
          <w:b/>
          <w:bCs/>
        </w:rPr>
        <w:t>:</w:t>
      </w:r>
      <w:proofErr w:type="gramEnd"/>
      <w:r w:rsidR="0053594A" w:rsidRPr="008F5AB2">
        <w:t xml:space="preserve"> </w:t>
      </w:r>
      <w:r w:rsidR="001964B1">
        <w:t xml:space="preserve">IGREENFIN will provide concessional finance to small farmer cooperatives and private sector for owning mini-grids which will provide clean energy to support agricultural value chains. Energy demands for agricultural processing and transformation within IGREENFIN scope of work have been estimated at </w:t>
      </w:r>
      <w:r w:rsidR="007975B9">
        <w:t>20736</w:t>
      </w:r>
      <w:r w:rsidR="001964B1">
        <w:t xml:space="preserve"> MWh annually within the </w:t>
      </w:r>
      <w:proofErr w:type="gramStart"/>
      <w:r w:rsidR="001964B1">
        <w:t>5</w:t>
      </w:r>
      <w:proofErr w:type="gramEnd"/>
      <w:r w:rsidR="001964B1">
        <w:t xml:space="preserve"> countries. These demands are to support the following </w:t>
      </w:r>
      <w:r w:rsidR="001964B1" w:rsidRPr="0064789F">
        <w:t>activities:</w:t>
      </w:r>
    </w:p>
    <w:p w14:paraId="4049E3A0" w14:textId="77777777" w:rsidR="001964B1" w:rsidRDefault="001964B1" w:rsidP="001964B1">
      <w:pPr>
        <w:pStyle w:val="ListParagraph"/>
        <w:numPr>
          <w:ilvl w:val="0"/>
          <w:numId w:val="13"/>
        </w:numPr>
        <w:spacing w:after="160" w:line="259" w:lineRule="auto"/>
        <w:jc w:val="both"/>
      </w:pPr>
      <w:r>
        <w:t>Storage of vaccines to address growing livestock diseases due to climate change</w:t>
      </w:r>
    </w:p>
    <w:p w14:paraId="6DAE5873" w14:textId="77777777" w:rsidR="001964B1" w:rsidRDefault="001964B1" w:rsidP="001964B1">
      <w:pPr>
        <w:pStyle w:val="ListParagraph"/>
        <w:numPr>
          <w:ilvl w:val="0"/>
          <w:numId w:val="13"/>
        </w:numPr>
        <w:spacing w:after="160" w:line="259" w:lineRule="auto"/>
        <w:jc w:val="both"/>
      </w:pPr>
      <w:r>
        <w:t>Powering drip irrigation to address declines in agricultural yields</w:t>
      </w:r>
    </w:p>
    <w:p w14:paraId="5484201F" w14:textId="77777777" w:rsidR="001964B1" w:rsidRPr="0064789F" w:rsidRDefault="001964B1" w:rsidP="001964B1">
      <w:pPr>
        <w:pStyle w:val="ListParagraph"/>
        <w:numPr>
          <w:ilvl w:val="0"/>
          <w:numId w:val="13"/>
        </w:numPr>
        <w:spacing w:after="160" w:line="259" w:lineRule="auto"/>
        <w:jc w:val="both"/>
      </w:pPr>
      <w:r>
        <w:t>Powering processing techniques to reduce post-harvest losses</w:t>
      </w:r>
    </w:p>
    <w:p w14:paraId="6BD13846" w14:textId="5EDE8880" w:rsidR="001964B1" w:rsidRDefault="001964B1" w:rsidP="001964B1">
      <w:pPr>
        <w:jc w:val="both"/>
      </w:pPr>
      <w:r>
        <w:t xml:space="preserve">The energy demands </w:t>
      </w:r>
      <w:proofErr w:type="gramStart"/>
      <w:r>
        <w:t>will be fully covered</w:t>
      </w:r>
      <w:proofErr w:type="gramEnd"/>
      <w:r>
        <w:t xml:space="preserve"> by mini-grids systems consisting of solar + storage solutions. In the absence of the GCF proceeds these energy demands would be covered by farmers using diesel generators which would lead to an estimated </w:t>
      </w:r>
      <w:proofErr w:type="gramStart"/>
      <w:r>
        <w:t>22,579 tCO2</w:t>
      </w:r>
      <w:proofErr w:type="gramEnd"/>
      <w:r>
        <w:t xml:space="preserve"> </w:t>
      </w:r>
      <w:proofErr w:type="spellStart"/>
      <w:r>
        <w:t>eq</w:t>
      </w:r>
      <w:proofErr w:type="spellEnd"/>
      <w:r>
        <w:t xml:space="preserve"> emissions annually across the 5 countries of the programme.</w:t>
      </w:r>
      <w:r w:rsidR="003E0B41">
        <w:t xml:space="preserve"> Annex 23 Energy emissions provide the detailed calculation of GHG </w:t>
      </w:r>
      <w:proofErr w:type="gramStart"/>
      <w:r w:rsidR="003E0B41">
        <w:t>reduction which</w:t>
      </w:r>
      <w:proofErr w:type="gramEnd"/>
      <w:r w:rsidR="003E0B41">
        <w:t xml:space="preserve"> will be achieved through the deployment of these mini-grids. The approach is the CDM methodology on renewable energy electricity generation for captive use and mini-grid </w:t>
      </w:r>
      <w:r w:rsidR="003E0B41">
        <w:rPr>
          <w:rStyle w:val="FootnoteReference"/>
        </w:rPr>
        <w:footnoteReference w:id="10"/>
      </w:r>
    </w:p>
    <w:p w14:paraId="1A279056" w14:textId="4A4A5552" w:rsidR="004258CC" w:rsidRDefault="004258CC" w:rsidP="001964B1">
      <w:pPr>
        <w:jc w:val="both"/>
      </w:pPr>
      <w:r>
        <w:lastRenderedPageBreak/>
        <w:t xml:space="preserve">With overall technical losses of the solar systems estimated at 20% and an Emission factor of 1.4 </w:t>
      </w:r>
      <w:proofErr w:type="spellStart"/>
      <w:r>
        <w:t>tCOeq</w:t>
      </w:r>
      <w:proofErr w:type="spellEnd"/>
      <w:r>
        <w:t xml:space="preserve">/MWh overall emissions have </w:t>
      </w:r>
      <w:proofErr w:type="spellStart"/>
      <w:r>
        <w:t>have</w:t>
      </w:r>
      <w:proofErr w:type="spellEnd"/>
      <w:r>
        <w:t xml:space="preserve"> been estimated at </w:t>
      </w:r>
      <w:r w:rsidR="007975B9">
        <w:t>638,669</w:t>
      </w:r>
      <w:r>
        <w:t xml:space="preserve"> tCO2eq over the 25 years lifetime of mini-grid systems as demonstrated in the following </w:t>
      </w:r>
      <w:proofErr w:type="gramStart"/>
      <w:r>
        <w:t>table :</w:t>
      </w:r>
      <w:proofErr w:type="gramEnd"/>
    </w:p>
    <w:p w14:paraId="37239F2C" w14:textId="77777777" w:rsidR="004258CC" w:rsidRDefault="004258CC" w:rsidP="001964B1">
      <w:pPr>
        <w:jc w:val="both"/>
      </w:pPr>
    </w:p>
    <w:tbl>
      <w:tblPr>
        <w:tblW w:w="5000" w:type="pct"/>
        <w:tblLook w:val="04A0" w:firstRow="1" w:lastRow="0" w:firstColumn="1" w:lastColumn="0" w:noHBand="0" w:noVBand="1"/>
      </w:tblPr>
      <w:tblGrid>
        <w:gridCol w:w="857"/>
        <w:gridCol w:w="2609"/>
        <w:gridCol w:w="1405"/>
        <w:gridCol w:w="1850"/>
        <w:gridCol w:w="2295"/>
      </w:tblGrid>
      <w:tr w:rsidR="007975B9" w:rsidRPr="00E45165" w14:paraId="69AF072C" w14:textId="77777777" w:rsidTr="00E45165">
        <w:trPr>
          <w:trHeight w:val="1200"/>
        </w:trPr>
        <w:tc>
          <w:tcPr>
            <w:tcW w:w="47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FA0D02"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w:t>
            </w:r>
          </w:p>
        </w:tc>
        <w:tc>
          <w:tcPr>
            <w:tcW w:w="144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DD1EC60"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Estimation of baseline emissions</w:t>
            </w:r>
          </w:p>
        </w:tc>
        <w:tc>
          <w:tcPr>
            <w:tcW w:w="779" w:type="pct"/>
            <w:tcBorders>
              <w:top w:val="single" w:sz="4" w:space="0" w:color="auto"/>
              <w:left w:val="nil"/>
              <w:bottom w:val="single" w:sz="4" w:space="0" w:color="auto"/>
              <w:right w:val="single" w:sz="4" w:space="0" w:color="auto"/>
            </w:tcBorders>
            <w:shd w:val="clear" w:color="auto" w:fill="FFFFFF" w:themeFill="background1"/>
            <w:vAlign w:val="center"/>
            <w:hideMark/>
          </w:tcPr>
          <w:p w14:paraId="5966193B"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 xml:space="preserve">Estimation of </w:t>
            </w:r>
            <w:r w:rsidRPr="00E45165">
              <w:rPr>
                <w:rFonts w:ascii="Arial" w:eastAsia="Times New Roman" w:hAnsi="Arial" w:cs="Arial"/>
                <w:b/>
                <w:bCs/>
                <w:color w:val="000000"/>
                <w:sz w:val="18"/>
                <w:szCs w:val="18"/>
                <w:lang w:val="en-US"/>
              </w:rPr>
              <w:br/>
              <w:t xml:space="preserve">project activity </w:t>
            </w:r>
            <w:r w:rsidRPr="00E45165">
              <w:rPr>
                <w:rFonts w:ascii="Arial" w:eastAsia="Times New Roman" w:hAnsi="Arial" w:cs="Arial"/>
                <w:b/>
                <w:bCs/>
                <w:color w:val="000000"/>
                <w:sz w:val="18"/>
                <w:szCs w:val="18"/>
                <w:lang w:val="en-US"/>
              </w:rPr>
              <w:br/>
              <w:t>emissions</w:t>
            </w:r>
          </w:p>
        </w:tc>
        <w:tc>
          <w:tcPr>
            <w:tcW w:w="1026" w:type="pct"/>
            <w:tcBorders>
              <w:top w:val="single" w:sz="4" w:space="0" w:color="auto"/>
              <w:left w:val="nil"/>
              <w:bottom w:val="single" w:sz="4" w:space="0" w:color="auto"/>
              <w:right w:val="single" w:sz="4" w:space="0" w:color="auto"/>
            </w:tcBorders>
            <w:shd w:val="clear" w:color="auto" w:fill="FFFFFF" w:themeFill="background1"/>
            <w:vAlign w:val="center"/>
            <w:hideMark/>
          </w:tcPr>
          <w:p w14:paraId="3CE2DE07"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Estimation of leakage</w:t>
            </w:r>
          </w:p>
        </w:tc>
        <w:tc>
          <w:tcPr>
            <w:tcW w:w="1273" w:type="pct"/>
            <w:tcBorders>
              <w:top w:val="single" w:sz="4" w:space="0" w:color="auto"/>
              <w:left w:val="nil"/>
              <w:bottom w:val="single" w:sz="4" w:space="0" w:color="auto"/>
              <w:right w:val="single" w:sz="4" w:space="0" w:color="auto"/>
            </w:tcBorders>
            <w:shd w:val="clear" w:color="auto" w:fill="FFFFFF" w:themeFill="background1"/>
            <w:vAlign w:val="center"/>
            <w:hideMark/>
          </w:tcPr>
          <w:p w14:paraId="666C741A" w14:textId="7A0954CD"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 xml:space="preserve">Estimation of </w:t>
            </w:r>
            <w:r w:rsidRPr="00E45165">
              <w:rPr>
                <w:rFonts w:ascii="Arial" w:eastAsia="Times New Roman" w:hAnsi="Arial" w:cs="Arial"/>
                <w:b/>
                <w:bCs/>
                <w:color w:val="000000"/>
                <w:sz w:val="18"/>
                <w:szCs w:val="18"/>
                <w:lang w:val="en-US"/>
              </w:rPr>
              <w:br/>
              <w:t xml:space="preserve">overall emission </w:t>
            </w:r>
            <w:r w:rsidRPr="00E45165">
              <w:rPr>
                <w:rFonts w:ascii="Arial" w:eastAsia="Times New Roman" w:hAnsi="Arial" w:cs="Arial"/>
                <w:b/>
                <w:bCs/>
                <w:color w:val="000000"/>
                <w:sz w:val="18"/>
                <w:szCs w:val="18"/>
                <w:lang w:val="en-US"/>
              </w:rPr>
              <w:br/>
              <w:t>reductions by solar systems</w:t>
            </w:r>
          </w:p>
        </w:tc>
      </w:tr>
      <w:tr w:rsidR="007975B9" w:rsidRPr="00E45165" w14:paraId="2358D41A" w14:textId="77777777" w:rsidTr="00E45165">
        <w:trPr>
          <w:trHeight w:val="330"/>
        </w:trPr>
        <w:tc>
          <w:tcPr>
            <w:tcW w:w="475"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B31B3E" w14:textId="77777777" w:rsidR="007975B9" w:rsidRPr="00E45165" w:rsidRDefault="007975B9" w:rsidP="007975B9">
            <w:pPr>
              <w:spacing w:after="0" w:line="240" w:lineRule="auto"/>
              <w:rPr>
                <w:rFonts w:ascii="Arial" w:eastAsia="Times New Roman" w:hAnsi="Arial" w:cs="Arial"/>
                <w:b/>
                <w:bCs/>
                <w:color w:val="000000"/>
                <w:sz w:val="18"/>
                <w:szCs w:val="18"/>
                <w:lang w:val="en-US"/>
              </w:rPr>
            </w:pP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442907D1"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 xml:space="preserve"> (tCO</w:t>
            </w:r>
            <w:r w:rsidRPr="00E45165">
              <w:rPr>
                <w:rFonts w:ascii="Arial" w:eastAsia="Times New Roman" w:hAnsi="Arial" w:cs="Arial"/>
                <w:b/>
                <w:bCs/>
                <w:color w:val="000000"/>
                <w:sz w:val="18"/>
                <w:szCs w:val="18"/>
                <w:vertAlign w:val="subscript"/>
                <w:lang w:val="en-US"/>
              </w:rPr>
              <w:t>2</w:t>
            </w:r>
            <w:r w:rsidRPr="00E45165">
              <w:rPr>
                <w:rFonts w:ascii="Arial" w:eastAsia="Times New Roman" w:hAnsi="Arial" w:cs="Arial"/>
                <w:b/>
                <w:bCs/>
                <w:color w:val="000000"/>
                <w:sz w:val="18"/>
                <w:szCs w:val="18"/>
                <w:lang w:val="en-US"/>
              </w:rPr>
              <w:t>e)</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751DC526"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 xml:space="preserve"> (tCO</w:t>
            </w:r>
            <w:r w:rsidRPr="00E45165">
              <w:rPr>
                <w:rFonts w:ascii="Arial" w:eastAsia="Times New Roman" w:hAnsi="Arial" w:cs="Arial"/>
                <w:b/>
                <w:bCs/>
                <w:color w:val="000000"/>
                <w:sz w:val="18"/>
                <w:szCs w:val="18"/>
                <w:vertAlign w:val="subscript"/>
                <w:lang w:val="en-US"/>
              </w:rPr>
              <w:t>2</w:t>
            </w:r>
            <w:r w:rsidRPr="00E45165">
              <w:rPr>
                <w:rFonts w:ascii="Arial" w:eastAsia="Times New Roman" w:hAnsi="Arial" w:cs="Arial"/>
                <w:b/>
                <w:bCs/>
                <w:color w:val="000000"/>
                <w:sz w:val="18"/>
                <w:szCs w:val="18"/>
                <w:lang w:val="en-US"/>
              </w:rPr>
              <w:t>e)</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1221360C"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 xml:space="preserve"> (tCO</w:t>
            </w:r>
            <w:r w:rsidRPr="00E45165">
              <w:rPr>
                <w:rFonts w:ascii="Arial" w:eastAsia="Times New Roman" w:hAnsi="Arial" w:cs="Arial"/>
                <w:b/>
                <w:bCs/>
                <w:color w:val="000000"/>
                <w:sz w:val="18"/>
                <w:szCs w:val="18"/>
                <w:vertAlign w:val="subscript"/>
                <w:lang w:val="en-US"/>
              </w:rPr>
              <w:t>2</w:t>
            </w:r>
            <w:r w:rsidRPr="00E45165">
              <w:rPr>
                <w:rFonts w:ascii="Arial" w:eastAsia="Times New Roman" w:hAnsi="Arial" w:cs="Arial"/>
                <w:b/>
                <w:bCs/>
                <w:color w:val="000000"/>
                <w:sz w:val="18"/>
                <w:szCs w:val="18"/>
                <w:lang w:val="en-US"/>
              </w:rPr>
              <w:t>e)</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1F232BED"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 xml:space="preserve"> (tCO</w:t>
            </w:r>
            <w:r w:rsidRPr="00E45165">
              <w:rPr>
                <w:rFonts w:ascii="Arial" w:eastAsia="Times New Roman" w:hAnsi="Arial" w:cs="Arial"/>
                <w:b/>
                <w:bCs/>
                <w:color w:val="000000"/>
                <w:sz w:val="18"/>
                <w:szCs w:val="18"/>
                <w:vertAlign w:val="subscript"/>
                <w:lang w:val="en-US"/>
              </w:rPr>
              <w:t>2</w:t>
            </w:r>
            <w:r w:rsidRPr="00E45165">
              <w:rPr>
                <w:rFonts w:ascii="Arial" w:eastAsia="Times New Roman" w:hAnsi="Arial" w:cs="Arial"/>
                <w:b/>
                <w:bCs/>
                <w:color w:val="000000"/>
                <w:sz w:val="18"/>
                <w:szCs w:val="18"/>
                <w:lang w:val="en-US"/>
              </w:rPr>
              <w:t>e)</w:t>
            </w:r>
          </w:p>
        </w:tc>
      </w:tr>
      <w:tr w:rsidR="007975B9" w:rsidRPr="00E45165" w14:paraId="7CD01164"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1CDBB58"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6C98E6E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29,030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40DEEDC8"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4354DE9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29ECCF0E"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29,030 </w:t>
            </w:r>
          </w:p>
        </w:tc>
      </w:tr>
      <w:tr w:rsidR="007975B9" w:rsidRPr="00E45165" w14:paraId="4EE2A211"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5382A34"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2</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66B7F6EA"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28,740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3A8849A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197F1D15"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3C8B810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28,740 </w:t>
            </w:r>
          </w:p>
        </w:tc>
      </w:tr>
      <w:tr w:rsidR="007975B9" w:rsidRPr="00E45165" w14:paraId="4D6F87DD"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77057EA"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3</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5BE9A1DE"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28,450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2CF3B723"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1CC58C5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61A68CA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28,450 </w:t>
            </w:r>
          </w:p>
        </w:tc>
      </w:tr>
      <w:tr w:rsidR="007975B9" w:rsidRPr="00E45165" w14:paraId="16543424"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ABBF9E8"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4</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286F2435"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28,159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4ACCC072"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2BFFC249"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0DCD4171"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28,159 </w:t>
            </w:r>
          </w:p>
        </w:tc>
      </w:tr>
      <w:tr w:rsidR="007975B9" w:rsidRPr="00E45165" w14:paraId="4E7BD4F3"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7610360"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5</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1FCB397E"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27,869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5269526A"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2D8B9CD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600C2F3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27,869 </w:t>
            </w:r>
          </w:p>
        </w:tc>
      </w:tr>
      <w:tr w:rsidR="007975B9" w:rsidRPr="00E45165" w14:paraId="583FF606"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FA5602A"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6</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06672F0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27,579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3F851968"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702C852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76FCB88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27,579 </w:t>
            </w:r>
          </w:p>
        </w:tc>
      </w:tr>
      <w:tr w:rsidR="007975B9" w:rsidRPr="00E45165" w14:paraId="543CA011"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8CE1C13"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7</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0617BADB"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27,289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57680EA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4E06946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6D78F42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27,289 </w:t>
            </w:r>
          </w:p>
        </w:tc>
      </w:tr>
      <w:tr w:rsidR="007975B9" w:rsidRPr="00E45165" w14:paraId="2CDEE0B7"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4D582B8"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8</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7E049ED0"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26,998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124D86D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433A30D5"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2A702F9A"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26,998 </w:t>
            </w:r>
          </w:p>
        </w:tc>
      </w:tr>
      <w:tr w:rsidR="007975B9" w:rsidRPr="00E45165" w14:paraId="0F4579F9"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D5FA80A"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9</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59BE867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26,708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7D3A30D0"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3C6F9FB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214FD90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26,708 </w:t>
            </w:r>
          </w:p>
        </w:tc>
      </w:tr>
      <w:tr w:rsidR="007975B9" w:rsidRPr="00E45165" w14:paraId="784F17DD"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765012C"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10</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78EAEC4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26,418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6776F37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596846A5"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106B1D48"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26,418 </w:t>
            </w:r>
          </w:p>
        </w:tc>
      </w:tr>
      <w:tr w:rsidR="007975B9" w:rsidRPr="00E45165" w14:paraId="3FBFD189"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D5368C8"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11</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53E77EE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26,127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72FCFB6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6E4565D2"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77602D89"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26,127 </w:t>
            </w:r>
          </w:p>
        </w:tc>
      </w:tr>
      <w:tr w:rsidR="007975B9" w:rsidRPr="00E45165" w14:paraId="576AF3A6"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CD65CD8"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12</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06B4AFC7"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25,837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5CC80895"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00FE2B2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31CB182B"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25,837 </w:t>
            </w:r>
          </w:p>
        </w:tc>
      </w:tr>
      <w:tr w:rsidR="007975B9" w:rsidRPr="00E45165" w14:paraId="6534B1C3"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D121E54"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13</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7B2257C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25,547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6F8E5045"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41AA6552"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40FDD72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25,547 </w:t>
            </w:r>
          </w:p>
        </w:tc>
      </w:tr>
      <w:tr w:rsidR="007975B9" w:rsidRPr="00E45165" w14:paraId="14F54514"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1946C91"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14</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2615D1A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25,256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2E1847B0"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7482ECD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5DC62138"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25,256 </w:t>
            </w:r>
          </w:p>
        </w:tc>
      </w:tr>
      <w:tr w:rsidR="007975B9" w:rsidRPr="00E45165" w14:paraId="21FA143A"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067BAAD"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15</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46715158"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24,966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044A764A"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37A895C7"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5986C32A"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24,966 </w:t>
            </w:r>
          </w:p>
        </w:tc>
      </w:tr>
      <w:tr w:rsidR="007975B9" w:rsidRPr="00E45165" w14:paraId="4F27A86C"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1E6B31D"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16</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5A72224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24,676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679A9161"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2FC812E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298ADC0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24,676 </w:t>
            </w:r>
          </w:p>
        </w:tc>
      </w:tr>
      <w:tr w:rsidR="007975B9" w:rsidRPr="00E45165" w14:paraId="692BDD78"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F7513B2"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17</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0981730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24,386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462775F7"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72E56011"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64A3561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24,386 </w:t>
            </w:r>
          </w:p>
        </w:tc>
      </w:tr>
      <w:tr w:rsidR="007975B9" w:rsidRPr="00E45165" w14:paraId="2443E283"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2DC283F"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18</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6300E90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24,095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34F994B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65CA965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27F605A9"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24,095 </w:t>
            </w:r>
          </w:p>
        </w:tc>
      </w:tr>
      <w:tr w:rsidR="007975B9" w:rsidRPr="00E45165" w14:paraId="52C2B6BC"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B558551"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19</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7AE86A6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23,805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414827C0"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0829BB4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44036EE9"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23,805 </w:t>
            </w:r>
          </w:p>
        </w:tc>
      </w:tr>
      <w:tr w:rsidR="007975B9" w:rsidRPr="00E45165" w14:paraId="20BD5694"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2E93F30"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20</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1929D5B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23,515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74F815E1"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6C6C617B"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14E4988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23,515 </w:t>
            </w:r>
          </w:p>
        </w:tc>
      </w:tr>
      <w:tr w:rsidR="007975B9" w:rsidRPr="00E45165" w14:paraId="4385CE05"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AAF4130"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21</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5064849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23,224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3B403B0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2A2533AA"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703BDC78"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23,224 </w:t>
            </w:r>
          </w:p>
        </w:tc>
      </w:tr>
      <w:tr w:rsidR="007975B9" w:rsidRPr="00E45165" w14:paraId="669B833C"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F3D7B57"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22</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74B1BD8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22,934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61C0C6D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3B9A4954"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28FC0012"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22,934 </w:t>
            </w:r>
          </w:p>
        </w:tc>
      </w:tr>
      <w:tr w:rsidR="007975B9" w:rsidRPr="00E45165" w14:paraId="28E04B14"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70686AF"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23</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5069EB5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22,644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0A7788D6"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26C92DB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0EECAE1D"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22,644 </w:t>
            </w:r>
          </w:p>
        </w:tc>
      </w:tr>
      <w:tr w:rsidR="007975B9" w:rsidRPr="00E45165" w14:paraId="2A0306FE"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FAD0F1D"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24</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6D29A4FF"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22,353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71ABC631"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65DF33DE"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3ED5C568"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22,353 </w:t>
            </w:r>
          </w:p>
        </w:tc>
      </w:tr>
      <w:tr w:rsidR="007975B9" w:rsidRPr="00E45165" w14:paraId="1B1E14E8" w14:textId="77777777" w:rsidTr="00E45165">
        <w:trPr>
          <w:trHeight w:val="300"/>
        </w:trPr>
        <w:tc>
          <w:tcPr>
            <w:tcW w:w="475"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12FFA71" w14:textId="77777777" w:rsidR="007975B9" w:rsidRPr="00E45165" w:rsidRDefault="007975B9" w:rsidP="007975B9">
            <w:pPr>
              <w:spacing w:after="0" w:line="240" w:lineRule="auto"/>
              <w:jc w:val="center"/>
              <w:rPr>
                <w:rFonts w:ascii="Arial" w:eastAsia="Times New Roman" w:hAnsi="Arial" w:cs="Arial"/>
                <w:b/>
                <w:bCs/>
                <w:color w:val="000000"/>
                <w:sz w:val="18"/>
                <w:szCs w:val="18"/>
                <w:lang w:val="en-US"/>
              </w:rPr>
            </w:pPr>
            <w:r w:rsidRPr="00E45165">
              <w:rPr>
                <w:rFonts w:ascii="Arial" w:eastAsia="Times New Roman" w:hAnsi="Arial" w:cs="Arial"/>
                <w:b/>
                <w:bCs/>
                <w:color w:val="000000"/>
                <w:sz w:val="18"/>
                <w:szCs w:val="18"/>
                <w:lang w:val="en-US"/>
              </w:rPr>
              <w:t>Year 25</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38A7956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22,063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101C17F2"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20CF4BE0"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4B9E8340"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22,063 </w:t>
            </w:r>
          </w:p>
        </w:tc>
      </w:tr>
      <w:tr w:rsidR="007975B9" w:rsidRPr="00E45165" w14:paraId="656A46F1" w14:textId="77777777" w:rsidTr="00E45165">
        <w:trPr>
          <w:trHeight w:val="675"/>
        </w:trPr>
        <w:tc>
          <w:tcPr>
            <w:tcW w:w="475" w:type="pct"/>
            <w:tcBorders>
              <w:top w:val="nil"/>
              <w:left w:val="single" w:sz="4" w:space="0" w:color="auto"/>
              <w:bottom w:val="single" w:sz="4" w:space="0" w:color="auto"/>
              <w:right w:val="single" w:sz="4" w:space="0" w:color="auto"/>
            </w:tcBorders>
            <w:shd w:val="clear" w:color="auto" w:fill="FFFFFF" w:themeFill="background1"/>
            <w:vAlign w:val="center"/>
            <w:hideMark/>
          </w:tcPr>
          <w:p w14:paraId="6C14B5E9"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b/>
                <w:bCs/>
                <w:color w:val="000000"/>
                <w:sz w:val="18"/>
                <w:szCs w:val="18"/>
                <w:lang w:val="en-US"/>
              </w:rPr>
              <w:t>Total</w:t>
            </w:r>
            <w:r w:rsidRPr="00E45165">
              <w:rPr>
                <w:rFonts w:ascii="Arial" w:eastAsia="Times New Roman" w:hAnsi="Arial" w:cs="Arial"/>
                <w:color w:val="000000"/>
                <w:sz w:val="18"/>
                <w:szCs w:val="18"/>
                <w:lang w:val="en-US"/>
              </w:rPr>
              <w:br/>
              <w:t>(tCO</w:t>
            </w:r>
            <w:r w:rsidRPr="00E45165">
              <w:rPr>
                <w:rFonts w:ascii="Arial" w:eastAsia="Times New Roman" w:hAnsi="Arial" w:cs="Arial"/>
                <w:color w:val="000000"/>
                <w:sz w:val="18"/>
                <w:szCs w:val="18"/>
                <w:vertAlign w:val="subscript"/>
                <w:lang w:val="en-US"/>
              </w:rPr>
              <w:t>2</w:t>
            </w:r>
            <w:r w:rsidRPr="00E45165">
              <w:rPr>
                <w:rFonts w:ascii="Arial" w:eastAsia="Times New Roman" w:hAnsi="Arial" w:cs="Arial"/>
                <w:color w:val="000000"/>
                <w:sz w:val="18"/>
                <w:szCs w:val="18"/>
                <w:lang w:val="en-US"/>
              </w:rPr>
              <w:t>e)</w:t>
            </w:r>
          </w:p>
        </w:tc>
        <w:tc>
          <w:tcPr>
            <w:tcW w:w="1447" w:type="pct"/>
            <w:tcBorders>
              <w:top w:val="nil"/>
              <w:left w:val="nil"/>
              <w:bottom w:val="single" w:sz="4" w:space="0" w:color="auto"/>
              <w:right w:val="single" w:sz="4" w:space="0" w:color="auto"/>
            </w:tcBorders>
            <w:shd w:val="clear" w:color="auto" w:fill="FFFFFF" w:themeFill="background1"/>
            <w:noWrap/>
            <w:vAlign w:val="center"/>
            <w:hideMark/>
          </w:tcPr>
          <w:p w14:paraId="71939D3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638,669 </w:t>
            </w:r>
          </w:p>
        </w:tc>
        <w:tc>
          <w:tcPr>
            <w:tcW w:w="779" w:type="pct"/>
            <w:tcBorders>
              <w:top w:val="nil"/>
              <w:left w:val="nil"/>
              <w:bottom w:val="single" w:sz="4" w:space="0" w:color="auto"/>
              <w:right w:val="single" w:sz="4" w:space="0" w:color="auto"/>
            </w:tcBorders>
            <w:shd w:val="clear" w:color="auto" w:fill="FFFFFF" w:themeFill="background1"/>
            <w:noWrap/>
            <w:vAlign w:val="center"/>
            <w:hideMark/>
          </w:tcPr>
          <w:p w14:paraId="4703EEB9"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026" w:type="pct"/>
            <w:tcBorders>
              <w:top w:val="nil"/>
              <w:left w:val="nil"/>
              <w:bottom w:val="single" w:sz="4" w:space="0" w:color="auto"/>
              <w:right w:val="single" w:sz="4" w:space="0" w:color="auto"/>
            </w:tcBorders>
            <w:shd w:val="clear" w:color="auto" w:fill="FFFFFF" w:themeFill="background1"/>
            <w:noWrap/>
            <w:vAlign w:val="center"/>
            <w:hideMark/>
          </w:tcPr>
          <w:p w14:paraId="7CEA06A5"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0 </w:t>
            </w:r>
          </w:p>
        </w:tc>
        <w:tc>
          <w:tcPr>
            <w:tcW w:w="1273" w:type="pct"/>
            <w:tcBorders>
              <w:top w:val="nil"/>
              <w:left w:val="nil"/>
              <w:bottom w:val="single" w:sz="4" w:space="0" w:color="auto"/>
              <w:right w:val="single" w:sz="4" w:space="0" w:color="auto"/>
            </w:tcBorders>
            <w:shd w:val="clear" w:color="auto" w:fill="FFFFFF" w:themeFill="background1"/>
            <w:noWrap/>
            <w:vAlign w:val="center"/>
            <w:hideMark/>
          </w:tcPr>
          <w:p w14:paraId="390DE72C" w14:textId="77777777" w:rsidR="007975B9" w:rsidRPr="00E45165" w:rsidRDefault="007975B9" w:rsidP="007975B9">
            <w:pPr>
              <w:spacing w:after="0" w:line="240" w:lineRule="auto"/>
              <w:jc w:val="center"/>
              <w:rPr>
                <w:rFonts w:ascii="Arial" w:eastAsia="Times New Roman" w:hAnsi="Arial" w:cs="Arial"/>
                <w:color w:val="000000"/>
                <w:sz w:val="18"/>
                <w:szCs w:val="18"/>
                <w:lang w:val="en-US"/>
              </w:rPr>
            </w:pPr>
            <w:r w:rsidRPr="00E45165">
              <w:rPr>
                <w:rFonts w:ascii="Arial" w:eastAsia="Times New Roman" w:hAnsi="Arial" w:cs="Arial"/>
                <w:color w:val="000000"/>
                <w:sz w:val="18"/>
                <w:szCs w:val="18"/>
                <w:lang w:val="en-US"/>
              </w:rPr>
              <w:t xml:space="preserve">638,669 </w:t>
            </w:r>
          </w:p>
        </w:tc>
      </w:tr>
    </w:tbl>
    <w:p w14:paraId="3A614C74" w14:textId="77777777" w:rsidR="009C348F" w:rsidRDefault="009C348F" w:rsidP="009C348F"/>
    <w:p w14:paraId="41BEC16D" w14:textId="77777777" w:rsidR="00B4474D" w:rsidRDefault="00B4474D" w:rsidP="00B4474D">
      <w:pPr>
        <w:rPr>
          <w:b/>
          <w:bCs/>
        </w:rPr>
      </w:pPr>
      <w:r w:rsidRPr="00573146">
        <w:rPr>
          <w:b/>
          <w:bCs/>
        </w:rPr>
        <w:t>GWP:</w:t>
      </w:r>
    </w:p>
    <w:p w14:paraId="4E0F50C8" w14:textId="77777777" w:rsidR="00B4474D" w:rsidRDefault="006E53B6" w:rsidP="006E53B6">
      <w:r>
        <w:t xml:space="preserve">The GWP used for each country </w:t>
      </w:r>
      <w:proofErr w:type="gramStart"/>
      <w:r>
        <w:t>is aligned</w:t>
      </w:r>
      <w:proofErr w:type="gramEnd"/>
      <w:r>
        <w:t xml:space="preserve"> to each individual national reports and BURs to the UNFCCC</w:t>
      </w:r>
      <w:r w:rsidR="00B4474D" w:rsidRPr="009104A4">
        <w:t>.</w:t>
      </w:r>
      <w:r>
        <w:t xml:space="preserve"> Thus for Mali, Burkina Faso, Côte d’Ivoire and Senegal the Second Assessment Report figures were applied while for Ghana we used the GWP from AR4.</w:t>
      </w:r>
      <w:r w:rsidR="00B4474D">
        <w:t xml:space="preserve"> </w:t>
      </w:r>
    </w:p>
    <w:p w14:paraId="3C9AEEDC" w14:textId="77777777" w:rsidR="00756E1B" w:rsidRPr="00144BBB" w:rsidRDefault="00756E1B" w:rsidP="00756E1B">
      <w:pPr>
        <w:rPr>
          <w:b/>
          <w:bCs/>
        </w:rPr>
      </w:pPr>
      <w:r w:rsidRPr="00144BBB">
        <w:rPr>
          <w:b/>
          <w:bCs/>
        </w:rPr>
        <w:lastRenderedPageBreak/>
        <w:t>Baseline for the EX ACT analysis:</w:t>
      </w:r>
    </w:p>
    <w:p w14:paraId="1ECA3E79" w14:textId="5F3C7610" w:rsidR="00756E1B" w:rsidRDefault="00756E1B" w:rsidP="00C61F8A">
      <w:r>
        <w:t>Our assumption is that the h</w:t>
      </w:r>
      <w:r w:rsidR="0042631E">
        <w:t>ectares of degraded land</w:t>
      </w:r>
      <w:r w:rsidR="00B217B6">
        <w:t xml:space="preserve"> </w:t>
      </w:r>
      <w:r>
        <w:t>will remain degraded land w</w:t>
      </w:r>
      <w:r w:rsidR="00647811">
        <w:t xml:space="preserve">ithout the project. </w:t>
      </w:r>
      <w:r w:rsidR="00647811" w:rsidRPr="008F5AB2">
        <w:t xml:space="preserve">The situation without project for </w:t>
      </w:r>
      <w:r w:rsidR="00C61F8A">
        <w:t>agroforestry practices</w:t>
      </w:r>
      <w:r w:rsidRPr="008F5AB2">
        <w:t xml:space="preserve"> is </w:t>
      </w:r>
      <w:proofErr w:type="gramStart"/>
      <w:r w:rsidRPr="008F5AB2">
        <w:t>neutral,</w:t>
      </w:r>
      <w:proofErr w:type="gramEnd"/>
      <w:r w:rsidRPr="008F5AB2">
        <w:t xml:space="preserve"> the level</w:t>
      </w:r>
      <w:r w:rsidR="00647811" w:rsidRPr="008F5AB2">
        <w:t>s</w:t>
      </w:r>
      <w:r w:rsidRPr="008F5AB2">
        <w:t xml:space="preserve"> of degradation are the same in the long term. The reason is the very high level of degradation. On degraded land in Sahel </w:t>
      </w:r>
      <w:proofErr w:type="gramStart"/>
      <w:r w:rsidRPr="008F5AB2">
        <w:t>countries</w:t>
      </w:r>
      <w:proofErr w:type="gramEnd"/>
      <w:r w:rsidRPr="008F5AB2">
        <w:t xml:space="preserve"> the level of biomass is around zero on crusted soils.</w:t>
      </w:r>
      <w:r w:rsidR="005C4C53" w:rsidRPr="008F5AB2">
        <w:t xml:space="preserve"> </w:t>
      </w:r>
      <w:r w:rsidR="00647811" w:rsidRPr="008F5AB2">
        <w:t>The reasons of this situation are:</w:t>
      </w:r>
    </w:p>
    <w:p w14:paraId="4FCB658C" w14:textId="77777777" w:rsidR="00756E1B" w:rsidRDefault="00756E1B" w:rsidP="00756E1B">
      <w:pPr>
        <w:pStyle w:val="ListParagraph"/>
        <w:numPr>
          <w:ilvl w:val="0"/>
          <w:numId w:val="1"/>
        </w:numPr>
        <w:spacing w:after="160" w:line="259" w:lineRule="auto"/>
      </w:pPr>
      <w:r>
        <w:t>Lack of knowledge on the relevant practices, due to the absence of extension services in remote areas</w:t>
      </w:r>
    </w:p>
    <w:p w14:paraId="49039189" w14:textId="77777777" w:rsidR="00756E1B" w:rsidRPr="00926F6E" w:rsidRDefault="00756E1B" w:rsidP="00540F98">
      <w:pPr>
        <w:pStyle w:val="ListParagraph"/>
        <w:numPr>
          <w:ilvl w:val="0"/>
          <w:numId w:val="1"/>
        </w:numPr>
        <w:spacing w:after="160" w:line="259" w:lineRule="auto"/>
      </w:pPr>
      <w:r>
        <w:t>Lack of income to implement the practices: more than 50% of</w:t>
      </w:r>
      <w:r w:rsidR="00540F98">
        <w:t xml:space="preserve"> the farmers of these zones are </w:t>
      </w:r>
      <w:r w:rsidR="004E058E" w:rsidRPr="00926F6E">
        <w:t xml:space="preserve">poor, with less than </w:t>
      </w:r>
      <w:proofErr w:type="gramStart"/>
      <w:r w:rsidR="004E058E" w:rsidRPr="00926F6E">
        <w:t>5</w:t>
      </w:r>
      <w:proofErr w:type="gramEnd"/>
      <w:r w:rsidR="004E058E" w:rsidRPr="00926F6E">
        <w:t xml:space="preserve"> </w:t>
      </w:r>
      <w:r w:rsidRPr="00926F6E">
        <w:t xml:space="preserve">ha and are suffering from food insecurity </w:t>
      </w:r>
      <w:r w:rsidR="004E058E" w:rsidRPr="00926F6E">
        <w:t xml:space="preserve">during a few </w:t>
      </w:r>
      <w:r w:rsidRPr="00926F6E">
        <w:t xml:space="preserve">months </w:t>
      </w:r>
      <w:r w:rsidR="004E058E" w:rsidRPr="00926F6E">
        <w:t xml:space="preserve">in the year. </w:t>
      </w:r>
    </w:p>
    <w:p w14:paraId="28F32144" w14:textId="77777777" w:rsidR="00756E1B" w:rsidRDefault="00756E1B" w:rsidP="00756E1B">
      <w:pPr>
        <w:pStyle w:val="ListParagraph"/>
        <w:numPr>
          <w:ilvl w:val="0"/>
          <w:numId w:val="1"/>
        </w:numPr>
        <w:spacing w:after="160" w:line="259" w:lineRule="auto"/>
      </w:pPr>
      <w:r w:rsidRPr="00926F6E">
        <w:t>Low organization</w:t>
      </w:r>
      <w:r>
        <w:t xml:space="preserve"> at the community level</w:t>
      </w:r>
    </w:p>
    <w:p w14:paraId="12500825" w14:textId="77777777" w:rsidR="00756E1B" w:rsidRPr="009104A4" w:rsidRDefault="00756E1B" w:rsidP="00756E1B">
      <w:pPr>
        <w:pStyle w:val="ListParagraph"/>
        <w:numPr>
          <w:ilvl w:val="0"/>
          <w:numId w:val="1"/>
        </w:numPr>
        <w:spacing w:after="160" w:line="259" w:lineRule="auto"/>
      </w:pPr>
      <w:r>
        <w:t xml:space="preserve">Policies and NDCs aiming at promoting these practices at scale only if additional external </w:t>
      </w:r>
      <w:r w:rsidRPr="009104A4">
        <w:t>funding is available</w:t>
      </w:r>
    </w:p>
    <w:p w14:paraId="23553023" w14:textId="77777777" w:rsidR="00756E1B" w:rsidRPr="009104A4" w:rsidRDefault="00756E1B" w:rsidP="00B217B6">
      <w:r w:rsidRPr="009104A4">
        <w:t xml:space="preserve">Land degradation trends are often negative in the Sahel. Below is a sample of regions of the Sahel </w:t>
      </w:r>
      <w:r w:rsidR="00B217B6">
        <w:t xml:space="preserve">and the Coastal countries </w:t>
      </w:r>
      <w:r w:rsidRPr="009104A4">
        <w:t xml:space="preserve">showing neutral or negative trends in terms of land degradation monitored through land cover </w:t>
      </w:r>
      <w:r w:rsidRPr="008F5AB2">
        <w:t xml:space="preserve">changes between 1995 and 2015 (average areas of 5000 km2, data generated from </w:t>
      </w:r>
      <w:hyperlink r:id="rId32" w:history="1">
        <w:r w:rsidR="001C0D69" w:rsidRPr="008F5AB2">
          <w:rPr>
            <w:rStyle w:val="Hyperlink"/>
          </w:rPr>
          <w:t>www.geofolio.org</w:t>
        </w:r>
      </w:hyperlink>
      <w:r w:rsidRPr="008F5AB2">
        <w:t>)</w:t>
      </w:r>
      <w:r w:rsidR="001C0D69" w:rsidRPr="008F5AB2">
        <w:t xml:space="preserve">. These examples </w:t>
      </w:r>
      <w:proofErr w:type="gramStart"/>
      <w:r w:rsidR="001C0D69" w:rsidRPr="008F5AB2">
        <w:t>have been taken</w:t>
      </w:r>
      <w:proofErr w:type="gramEnd"/>
      <w:r w:rsidR="001C0D69" w:rsidRPr="008F5AB2">
        <w:t xml:space="preserve"> in zones where farmers clear the bush to set up new plots. It </w:t>
      </w:r>
      <w:proofErr w:type="gramStart"/>
      <w:r w:rsidR="001C0D69" w:rsidRPr="008F5AB2">
        <w:t>is expected</w:t>
      </w:r>
      <w:proofErr w:type="gramEnd"/>
      <w:r w:rsidR="001C0D69" w:rsidRPr="008F5AB2">
        <w:t xml:space="preserve"> that the project activities will refrain these trends, through the generation of sustainable incomes on a fixed area of land.</w:t>
      </w:r>
    </w:p>
    <w:p w14:paraId="16246724" w14:textId="77777777" w:rsidR="00756E1B" w:rsidRPr="009104A4" w:rsidRDefault="00756E1B" w:rsidP="00756E1B"/>
    <w:p w14:paraId="0D957AF1" w14:textId="77777777" w:rsidR="00756E1B" w:rsidRPr="009104A4" w:rsidRDefault="00756E1B" w:rsidP="00756E1B">
      <w:r w:rsidRPr="009104A4">
        <w:t xml:space="preserve">Senegal: </w:t>
      </w:r>
      <w:proofErr w:type="spellStart"/>
      <w:r w:rsidRPr="009104A4">
        <w:t>Kaffrine</w:t>
      </w:r>
      <w:proofErr w:type="spellEnd"/>
      <w:r w:rsidRPr="009104A4">
        <w:t xml:space="preserve"> Area (Neutral trend)</w:t>
      </w:r>
      <w:r w:rsidRPr="009104A4">
        <w:rPr>
          <w:noProof/>
          <w:lang w:eastAsia="en-GB"/>
        </w:rPr>
        <w:drawing>
          <wp:inline distT="0" distB="0" distL="0" distR="0" wp14:anchorId="6D90D5E9" wp14:editId="686B3A63">
            <wp:extent cx="5731510" cy="1465580"/>
            <wp:effectExtent l="0" t="0" r="254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731510" cy="1465580"/>
                    </a:xfrm>
                    <a:prstGeom prst="rect">
                      <a:avLst/>
                    </a:prstGeom>
                  </pic:spPr>
                </pic:pic>
              </a:graphicData>
            </a:graphic>
          </wp:inline>
        </w:drawing>
      </w:r>
    </w:p>
    <w:p w14:paraId="3A9A1F22" w14:textId="77777777" w:rsidR="00756E1B" w:rsidRDefault="00756E1B" w:rsidP="00870886">
      <w:r w:rsidRPr="009104A4">
        <w:t>Mali:</w:t>
      </w:r>
      <w:r w:rsidR="00BA6CE2">
        <w:t xml:space="preserve"> Region of </w:t>
      </w:r>
      <w:r w:rsidR="00870886">
        <w:t>Kita</w:t>
      </w:r>
      <w:r w:rsidRPr="009104A4">
        <w:t>: loss of grassland and expansion of cropland on low fertile land</w:t>
      </w:r>
      <w:r>
        <w:t xml:space="preserve"> </w:t>
      </w:r>
    </w:p>
    <w:p w14:paraId="45A91BF1" w14:textId="77777777" w:rsidR="00756E1B" w:rsidRPr="009104A4" w:rsidRDefault="00870886" w:rsidP="00756E1B">
      <w:r>
        <w:rPr>
          <w:noProof/>
          <w:lang w:eastAsia="en-GB"/>
        </w:rPr>
        <w:drawing>
          <wp:inline distT="0" distB="0" distL="0" distR="0" wp14:anchorId="74ABD3C9" wp14:editId="7EE8AE77">
            <wp:extent cx="5731510" cy="179197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731510" cy="1791970"/>
                    </a:xfrm>
                    <a:prstGeom prst="rect">
                      <a:avLst/>
                    </a:prstGeom>
                  </pic:spPr>
                </pic:pic>
              </a:graphicData>
            </a:graphic>
          </wp:inline>
        </w:drawing>
      </w:r>
    </w:p>
    <w:p w14:paraId="03A1B60F" w14:textId="77777777" w:rsidR="00756E1B" w:rsidRDefault="00BA6CE2" w:rsidP="00926F6E">
      <w:pPr>
        <w:rPr>
          <w:noProof/>
          <w:lang w:eastAsia="en-GB"/>
        </w:rPr>
      </w:pPr>
      <w:r>
        <w:t xml:space="preserve">Burkina Faso: area of </w:t>
      </w:r>
      <w:proofErr w:type="spellStart"/>
      <w:r>
        <w:t>Houndé</w:t>
      </w:r>
      <w:proofErr w:type="spellEnd"/>
      <w:r>
        <w:t xml:space="preserve"> </w:t>
      </w:r>
      <w:r w:rsidR="00756E1B" w:rsidRPr="009104A4">
        <w:t xml:space="preserve">(Sahel region): expansion of </w:t>
      </w:r>
      <w:r w:rsidR="00756E1B" w:rsidRPr="00926F6E">
        <w:t xml:space="preserve">cropland </w:t>
      </w:r>
      <w:r w:rsidR="004E058E" w:rsidRPr="00926F6E">
        <w:t xml:space="preserve">against savannah </w:t>
      </w:r>
      <w:proofErr w:type="spellStart"/>
      <w:r w:rsidR="004E058E" w:rsidRPr="00926F6E">
        <w:t>shrubland</w:t>
      </w:r>
      <w:proofErr w:type="spellEnd"/>
    </w:p>
    <w:p w14:paraId="6DD21831" w14:textId="77777777" w:rsidR="00BA6CE2" w:rsidRDefault="00BA6CE2" w:rsidP="00BA6CE2">
      <w:r>
        <w:rPr>
          <w:noProof/>
          <w:lang w:eastAsia="en-GB"/>
        </w:rPr>
        <w:lastRenderedPageBreak/>
        <w:drawing>
          <wp:inline distT="0" distB="0" distL="0" distR="0" wp14:anchorId="3F7A1387" wp14:editId="494BE51B">
            <wp:extent cx="5731510" cy="176085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731510" cy="1760855"/>
                    </a:xfrm>
                    <a:prstGeom prst="rect">
                      <a:avLst/>
                    </a:prstGeom>
                  </pic:spPr>
                </pic:pic>
              </a:graphicData>
            </a:graphic>
          </wp:inline>
        </w:drawing>
      </w:r>
    </w:p>
    <w:p w14:paraId="2FF6F93A" w14:textId="77777777" w:rsidR="0042631E" w:rsidRDefault="0042631E" w:rsidP="00756E1B">
      <w:r>
        <w:t>Ghana: Tamale region</w:t>
      </w:r>
      <w:r w:rsidR="004E058E">
        <w:t xml:space="preserve">: </w:t>
      </w:r>
      <w:r w:rsidR="004E058E" w:rsidRPr="00926F6E">
        <w:t xml:space="preserve">expansion of cropland on savannah </w:t>
      </w:r>
      <w:proofErr w:type="spellStart"/>
      <w:r w:rsidR="004E058E" w:rsidRPr="00926F6E">
        <w:t>shrubland</w:t>
      </w:r>
      <w:proofErr w:type="spellEnd"/>
    </w:p>
    <w:p w14:paraId="30C3EF6D" w14:textId="77777777" w:rsidR="0042631E" w:rsidRPr="009104A4" w:rsidRDefault="0042631E" w:rsidP="00756E1B">
      <w:r>
        <w:rPr>
          <w:noProof/>
          <w:lang w:eastAsia="en-GB"/>
        </w:rPr>
        <w:drawing>
          <wp:inline distT="0" distB="0" distL="0" distR="0" wp14:anchorId="7FA10616" wp14:editId="5F736C8E">
            <wp:extent cx="5731510" cy="184340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731510" cy="1843405"/>
                    </a:xfrm>
                    <a:prstGeom prst="rect">
                      <a:avLst/>
                    </a:prstGeom>
                  </pic:spPr>
                </pic:pic>
              </a:graphicData>
            </a:graphic>
          </wp:inline>
        </w:drawing>
      </w:r>
    </w:p>
    <w:p w14:paraId="67C4FBC4" w14:textId="77777777" w:rsidR="00756E1B" w:rsidRDefault="00756E1B" w:rsidP="00756E1B"/>
    <w:p w14:paraId="0AFB7FDF" w14:textId="77777777" w:rsidR="00756E1B" w:rsidRDefault="0042631E" w:rsidP="0042631E">
      <w:r>
        <w:t xml:space="preserve">Côte d’Ivoire: </w:t>
      </w:r>
      <w:proofErr w:type="spellStart"/>
      <w:r>
        <w:t>Korhogo</w:t>
      </w:r>
      <w:proofErr w:type="spellEnd"/>
      <w:r>
        <w:t xml:space="preserve"> region</w:t>
      </w:r>
      <w:r w:rsidR="004E058E" w:rsidRPr="00926F6E">
        <w:t xml:space="preserve">: expansion of cropland on savannah </w:t>
      </w:r>
      <w:proofErr w:type="spellStart"/>
      <w:r w:rsidR="004E058E" w:rsidRPr="00926F6E">
        <w:t>shrubland</w:t>
      </w:r>
      <w:proofErr w:type="spellEnd"/>
    </w:p>
    <w:p w14:paraId="6D65568A" w14:textId="77777777" w:rsidR="0042631E" w:rsidRDefault="0042631E" w:rsidP="0042631E">
      <w:r>
        <w:rPr>
          <w:noProof/>
          <w:lang w:eastAsia="en-GB"/>
        </w:rPr>
        <w:drawing>
          <wp:inline distT="0" distB="0" distL="0" distR="0" wp14:anchorId="6A187972" wp14:editId="47F7FFE7">
            <wp:extent cx="5731510" cy="186944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31510" cy="1869440"/>
                    </a:xfrm>
                    <a:prstGeom prst="rect">
                      <a:avLst/>
                    </a:prstGeom>
                  </pic:spPr>
                </pic:pic>
              </a:graphicData>
            </a:graphic>
          </wp:inline>
        </w:drawing>
      </w:r>
    </w:p>
    <w:p w14:paraId="63B5E5BD" w14:textId="77777777" w:rsidR="00756E1B" w:rsidRPr="006614DC" w:rsidRDefault="00756E1B" w:rsidP="00756E1B">
      <w:pPr>
        <w:rPr>
          <w:b/>
          <w:bCs/>
        </w:rPr>
      </w:pPr>
      <w:r w:rsidRPr="006614DC">
        <w:rPr>
          <w:b/>
          <w:bCs/>
        </w:rPr>
        <w:t>Leakage issues:</w:t>
      </w:r>
    </w:p>
    <w:p w14:paraId="543B7C5E" w14:textId="39E8662A" w:rsidR="00756E1B" w:rsidRDefault="00756E1B" w:rsidP="001C0D69">
      <w:r>
        <w:t xml:space="preserve">This project </w:t>
      </w:r>
      <w:r w:rsidRPr="00926F6E">
        <w:t xml:space="preserve">will not lead to leakage issues because additional income </w:t>
      </w:r>
      <w:proofErr w:type="gramStart"/>
      <w:r w:rsidRPr="00926F6E">
        <w:t>will be produced</w:t>
      </w:r>
      <w:proofErr w:type="gramEnd"/>
      <w:r w:rsidRPr="00926F6E">
        <w:t xml:space="preserve"> </w:t>
      </w:r>
      <w:r w:rsidRPr="008F5AB2">
        <w:t xml:space="preserve">by restored </w:t>
      </w:r>
      <w:r w:rsidR="001C0D69" w:rsidRPr="008F5AB2">
        <w:t xml:space="preserve">or improved </w:t>
      </w:r>
      <w:r w:rsidRPr="008F5AB2">
        <w:t>land (</w:t>
      </w:r>
      <w:r w:rsidR="001C0D69" w:rsidRPr="008F5AB2">
        <w:t>fruit, vegetables, cereals)</w:t>
      </w:r>
      <w:r w:rsidRPr="008F5AB2">
        <w:t>. It is very unlikely than the beneficiaries cut or</w:t>
      </w:r>
      <w:r>
        <w:t xml:space="preserve"> degrade neighbouring forests. The additional income expected is a good incentive to avoid leakages and improves their livelihoods.</w:t>
      </w:r>
      <w:r w:rsidR="00070E2D">
        <w:t xml:space="preserve"> Further, there will be no use of biomass for the renewable energy systems.</w:t>
      </w:r>
    </w:p>
    <w:p w14:paraId="091F13E5" w14:textId="77777777" w:rsidR="00756E1B" w:rsidRPr="00573146" w:rsidRDefault="00756E1B" w:rsidP="00756E1B">
      <w:pPr>
        <w:rPr>
          <w:b/>
          <w:bCs/>
        </w:rPr>
      </w:pPr>
      <w:r w:rsidRPr="00573146">
        <w:rPr>
          <w:b/>
          <w:bCs/>
        </w:rPr>
        <w:t>Timeline of carbon sequestration:</w:t>
      </w:r>
    </w:p>
    <w:p w14:paraId="084AE155" w14:textId="2D8A38B4" w:rsidR="00756E1B" w:rsidRPr="00B217B6" w:rsidRDefault="00756E1B" w:rsidP="00756E1B">
      <w:pPr>
        <w:rPr>
          <w:rStyle w:val="PlaceholderText"/>
          <w:color w:val="000000" w:themeColor="text1"/>
        </w:rPr>
      </w:pPr>
      <w:r w:rsidRPr="00B217B6">
        <w:rPr>
          <w:rStyle w:val="PlaceholderText"/>
          <w:color w:val="000000" w:themeColor="text1"/>
        </w:rPr>
        <w:lastRenderedPageBreak/>
        <w:t xml:space="preserve">The results </w:t>
      </w:r>
      <w:proofErr w:type="gramStart"/>
      <w:r w:rsidRPr="00B217B6">
        <w:rPr>
          <w:rStyle w:val="PlaceholderText"/>
          <w:color w:val="000000" w:themeColor="text1"/>
        </w:rPr>
        <w:t>are currently provided</w:t>
      </w:r>
      <w:proofErr w:type="gramEnd"/>
      <w:r w:rsidRPr="00B217B6">
        <w:rPr>
          <w:rStyle w:val="PlaceholderText"/>
          <w:color w:val="000000" w:themeColor="text1"/>
        </w:rPr>
        <w:t xml:space="preserve"> over 2</w:t>
      </w:r>
      <w:r w:rsidR="00302D26">
        <w:rPr>
          <w:rStyle w:val="PlaceholderText"/>
          <w:color w:val="000000" w:themeColor="text1"/>
        </w:rPr>
        <w:t>5</w:t>
      </w:r>
      <w:r w:rsidRPr="00B217B6">
        <w:rPr>
          <w:rStyle w:val="PlaceholderText"/>
          <w:color w:val="000000" w:themeColor="text1"/>
        </w:rPr>
        <w:t xml:space="preserve"> years with the possibility to estimate amounts for mid-term and project completion. We do not think that it is realistic to provide a table by year regarding carbon sequestration linked to land use. The reason is that the trends </w:t>
      </w:r>
      <w:proofErr w:type="gramStart"/>
      <w:r w:rsidRPr="00B217B6">
        <w:rPr>
          <w:rStyle w:val="PlaceholderText"/>
          <w:color w:val="000000" w:themeColor="text1"/>
        </w:rPr>
        <w:t>cannot be anticipated</w:t>
      </w:r>
      <w:proofErr w:type="gramEnd"/>
      <w:r w:rsidRPr="00B217B6">
        <w:rPr>
          <w:rStyle w:val="PlaceholderText"/>
          <w:color w:val="000000" w:themeColor="text1"/>
        </w:rPr>
        <w:t xml:space="preserve"> accurately and will not be linear. Implementation of the activities will depend on the time needed for social studies and dialogues with community members. Clarity on land tenure, collective management of restored land and rules to </w:t>
      </w:r>
      <w:proofErr w:type="gramStart"/>
      <w:r w:rsidRPr="00B217B6">
        <w:rPr>
          <w:rStyle w:val="PlaceholderText"/>
          <w:color w:val="000000" w:themeColor="text1"/>
        </w:rPr>
        <w:t>be applied</w:t>
      </w:r>
      <w:proofErr w:type="gramEnd"/>
      <w:r w:rsidRPr="00B217B6">
        <w:rPr>
          <w:rStyle w:val="PlaceholderText"/>
          <w:color w:val="000000" w:themeColor="text1"/>
        </w:rPr>
        <w:t xml:space="preserve"> takes time and depends on the local context. Providing expected figures at mid-term and completion seems more realistic.</w:t>
      </w:r>
    </w:p>
    <w:p w14:paraId="3BB322A4" w14:textId="253045B3" w:rsidR="00756E1B" w:rsidRDefault="007313E1" w:rsidP="00756E1B">
      <w:pPr>
        <w:rPr>
          <w:i/>
          <w:iCs/>
          <w:u w:val="single"/>
        </w:rPr>
      </w:pPr>
      <w:r>
        <w:rPr>
          <w:noProof/>
          <w:lang w:eastAsia="en-GB"/>
        </w:rPr>
        <w:drawing>
          <wp:inline distT="0" distB="0" distL="0" distR="0" wp14:anchorId="47EE9927" wp14:editId="33856848">
            <wp:extent cx="5731510" cy="1268095"/>
            <wp:effectExtent l="0" t="0" r="254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731510" cy="1268095"/>
                    </a:xfrm>
                    <a:prstGeom prst="rect">
                      <a:avLst/>
                    </a:prstGeom>
                  </pic:spPr>
                </pic:pic>
              </a:graphicData>
            </a:graphic>
          </wp:inline>
        </w:drawing>
      </w:r>
    </w:p>
    <w:p w14:paraId="6244C039" w14:textId="77777777" w:rsidR="00756E1B" w:rsidRDefault="00756E1B" w:rsidP="00756E1B">
      <w:pPr>
        <w:pStyle w:val="Heading2"/>
      </w:pPr>
      <w:r>
        <w:t>Results</w:t>
      </w:r>
    </w:p>
    <w:p w14:paraId="028F31F6" w14:textId="4E329405" w:rsidR="00756E1B" w:rsidRDefault="00756E1B" w:rsidP="007313E1">
      <w:r>
        <w:t>Utilising the above inputs the EX-ACT tool estimates that through the funding of the previously mentioned climate resilient agricultural techniques the program is estimated to have a mitigation co-</w:t>
      </w:r>
      <w:r w:rsidRPr="00621BF3">
        <w:t>benefit of -</w:t>
      </w:r>
      <w:r w:rsidR="007313E1">
        <w:t xml:space="preserve">5 637 184 </w:t>
      </w:r>
      <w:r w:rsidRPr="00621BF3">
        <w:t>tCO</w:t>
      </w:r>
      <w:r w:rsidRPr="00621BF3">
        <w:rPr>
          <w:vertAlign w:val="subscript"/>
        </w:rPr>
        <w:t>2</w:t>
      </w:r>
      <w:r w:rsidRPr="00621BF3">
        <w:t>eq over the</w:t>
      </w:r>
      <w:r>
        <w:t xml:space="preserve"> program’s capitalisation timeframe.  For more </w:t>
      </w:r>
      <w:proofErr w:type="gramStart"/>
      <w:r>
        <w:t>details</w:t>
      </w:r>
      <w:proofErr w:type="gramEnd"/>
      <w:r>
        <w:t xml:space="preserve"> please refer to the individual country EX-ACT Calculations and Annex on renewable energy calculation.</w:t>
      </w:r>
    </w:p>
    <w:p w14:paraId="4A7C6962" w14:textId="77777777" w:rsidR="00756E1B" w:rsidRDefault="00756E1B" w:rsidP="00756E1B">
      <w:r>
        <w:t>A breakdown of the tCO</w:t>
      </w:r>
      <w:r>
        <w:rPr>
          <w:vertAlign w:val="superscript"/>
        </w:rPr>
        <w:t>2</w:t>
      </w:r>
      <w:r>
        <w:t xml:space="preserve">eq by individual activity </w:t>
      </w:r>
      <w:proofErr w:type="gramStart"/>
      <w:r>
        <w:t>is presented</w:t>
      </w:r>
      <w:proofErr w:type="gramEnd"/>
      <w:r>
        <w:t xml:space="preserve"> below in table 3.</w:t>
      </w:r>
    </w:p>
    <w:p w14:paraId="21E3A53B" w14:textId="006693A5" w:rsidR="00756E1B" w:rsidRDefault="00756E1B" w:rsidP="00756E1B">
      <w:pPr>
        <w:pStyle w:val="Caption"/>
        <w:keepNext/>
      </w:pPr>
      <w:r>
        <w:t xml:space="preserve">Table </w:t>
      </w:r>
      <w:r w:rsidR="00474B5A">
        <w:fldChar w:fldCharType="begin"/>
      </w:r>
      <w:r w:rsidR="00474B5A">
        <w:instrText xml:space="preserve"> SEQ Table \* ARABIC </w:instrText>
      </w:r>
      <w:r w:rsidR="00474B5A">
        <w:fldChar w:fldCharType="separate"/>
      </w:r>
      <w:r>
        <w:rPr>
          <w:noProof/>
        </w:rPr>
        <w:t>3</w:t>
      </w:r>
      <w:r w:rsidR="00474B5A">
        <w:rPr>
          <w:noProof/>
        </w:rPr>
        <w:fldChar w:fldCharType="end"/>
      </w:r>
      <w:r>
        <w:t>: B</w:t>
      </w:r>
      <w:r w:rsidRPr="00CA44D2">
        <w:t xml:space="preserve">reakdown of </w:t>
      </w:r>
      <w:r>
        <w:t>estimated mitigation of</w:t>
      </w:r>
      <w:r w:rsidRPr="00CA44D2">
        <w:t xml:space="preserve"> tCO2eq by individual activity</w:t>
      </w:r>
      <w:r w:rsidR="00E45165">
        <w:t xml:space="preserve"> (adaptation window)</w:t>
      </w:r>
    </w:p>
    <w:p w14:paraId="1BD15F4E" w14:textId="56AEEC82" w:rsidR="00756E1B" w:rsidRDefault="007313E1" w:rsidP="00756E1B">
      <w:pPr>
        <w:spacing w:before="40" w:after="40"/>
        <w:rPr>
          <w:u w:val="single"/>
        </w:rPr>
      </w:pPr>
      <w:r>
        <w:rPr>
          <w:noProof/>
          <w:lang w:eastAsia="en-GB"/>
        </w:rPr>
        <w:drawing>
          <wp:inline distT="0" distB="0" distL="0" distR="0" wp14:anchorId="0FB42A2B" wp14:editId="544DE944">
            <wp:extent cx="5731510" cy="971550"/>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731510" cy="971550"/>
                    </a:xfrm>
                    <a:prstGeom prst="rect">
                      <a:avLst/>
                    </a:prstGeom>
                  </pic:spPr>
                </pic:pic>
              </a:graphicData>
            </a:graphic>
          </wp:inline>
        </w:drawing>
      </w:r>
    </w:p>
    <w:p w14:paraId="4A41E3D0" w14:textId="77777777" w:rsidR="00756E1B" w:rsidRDefault="00756E1B" w:rsidP="00756E1B">
      <w:pPr>
        <w:spacing w:before="40" w:after="40"/>
        <w:rPr>
          <w:u w:val="single"/>
        </w:rPr>
      </w:pPr>
    </w:p>
    <w:p w14:paraId="5CCD9068" w14:textId="77777777" w:rsidR="00756E1B" w:rsidRDefault="00756E1B" w:rsidP="00E45165">
      <w:pPr>
        <w:spacing w:before="40" w:after="40"/>
        <w:jc w:val="right"/>
        <w:rPr>
          <w:u w:val="single"/>
        </w:rPr>
      </w:pPr>
    </w:p>
    <w:p w14:paraId="5529CA8F" w14:textId="77777777" w:rsidR="00756E1B" w:rsidRDefault="00756E1B" w:rsidP="00756E1B">
      <w:pPr>
        <w:spacing w:before="40" w:after="40"/>
        <w:rPr>
          <w:u w:val="single"/>
        </w:rPr>
      </w:pPr>
    </w:p>
    <w:p w14:paraId="3F4CB58D" w14:textId="77777777" w:rsidR="00621BF3" w:rsidRDefault="00621BF3" w:rsidP="00756E1B">
      <w:pPr>
        <w:spacing w:before="40" w:after="40"/>
        <w:rPr>
          <w:u w:val="single"/>
        </w:rPr>
      </w:pPr>
    </w:p>
    <w:p w14:paraId="7CDDC7BF" w14:textId="77777777" w:rsidR="00621BF3" w:rsidRDefault="00621BF3" w:rsidP="00756E1B">
      <w:pPr>
        <w:spacing w:before="40" w:after="40"/>
        <w:rPr>
          <w:u w:val="single"/>
        </w:rPr>
      </w:pPr>
    </w:p>
    <w:p w14:paraId="6344EF4F" w14:textId="77777777" w:rsidR="00621BF3" w:rsidRDefault="00621BF3" w:rsidP="00756E1B">
      <w:pPr>
        <w:spacing w:before="40" w:after="40"/>
        <w:rPr>
          <w:u w:val="single"/>
        </w:rPr>
      </w:pPr>
    </w:p>
    <w:p w14:paraId="669D8C87" w14:textId="77777777" w:rsidR="00621BF3" w:rsidRDefault="00621BF3" w:rsidP="00756E1B">
      <w:pPr>
        <w:spacing w:before="40" w:after="40"/>
        <w:rPr>
          <w:u w:val="single"/>
        </w:rPr>
      </w:pPr>
    </w:p>
    <w:p w14:paraId="45250749" w14:textId="77777777" w:rsidR="00621BF3" w:rsidRDefault="00621BF3" w:rsidP="00756E1B">
      <w:pPr>
        <w:spacing w:before="40" w:after="40"/>
        <w:rPr>
          <w:u w:val="single"/>
        </w:rPr>
      </w:pPr>
    </w:p>
    <w:p w14:paraId="3895591B" w14:textId="77777777" w:rsidR="006E53B6" w:rsidRDefault="006E53B6" w:rsidP="00756E1B">
      <w:pPr>
        <w:spacing w:before="40" w:after="40"/>
        <w:rPr>
          <w:u w:val="single"/>
        </w:rPr>
      </w:pPr>
    </w:p>
    <w:p w14:paraId="548835A0" w14:textId="77777777" w:rsidR="006E53B6" w:rsidRDefault="006E53B6" w:rsidP="00756E1B">
      <w:pPr>
        <w:spacing w:before="40" w:after="40"/>
        <w:rPr>
          <w:u w:val="single"/>
        </w:rPr>
      </w:pPr>
    </w:p>
    <w:p w14:paraId="087E2CA5" w14:textId="5AC3C281" w:rsidR="006E53B6" w:rsidRDefault="006E53B6" w:rsidP="00756E1B">
      <w:pPr>
        <w:spacing w:before="40" w:after="40"/>
        <w:rPr>
          <w:u w:val="single"/>
        </w:rPr>
      </w:pPr>
    </w:p>
    <w:p w14:paraId="2309B2D2" w14:textId="461DEFFD" w:rsidR="007313E1" w:rsidRDefault="007313E1" w:rsidP="00756E1B">
      <w:pPr>
        <w:spacing w:before="40" w:after="40"/>
        <w:rPr>
          <w:u w:val="single"/>
        </w:rPr>
      </w:pPr>
    </w:p>
    <w:p w14:paraId="058CA49D" w14:textId="77777777" w:rsidR="007313E1" w:rsidRDefault="007313E1" w:rsidP="00756E1B">
      <w:pPr>
        <w:spacing w:before="40" w:after="40"/>
        <w:rPr>
          <w:u w:val="single"/>
        </w:rPr>
      </w:pPr>
    </w:p>
    <w:p w14:paraId="4372BE90" w14:textId="77777777" w:rsidR="00756E1B" w:rsidRPr="00621BF3" w:rsidRDefault="00756E1B" w:rsidP="00756E1B">
      <w:pPr>
        <w:spacing w:before="40" w:after="40"/>
        <w:rPr>
          <w:b/>
          <w:bCs/>
          <w:sz w:val="28"/>
          <w:szCs w:val="28"/>
          <w:u w:val="single"/>
          <w:lang w:val="it-IT"/>
        </w:rPr>
      </w:pPr>
      <w:proofErr w:type="spellStart"/>
      <w:r w:rsidRPr="00621BF3">
        <w:rPr>
          <w:b/>
          <w:bCs/>
          <w:sz w:val="28"/>
          <w:szCs w:val="28"/>
          <w:u w:val="single"/>
          <w:lang w:val="it-IT"/>
        </w:rPr>
        <w:lastRenderedPageBreak/>
        <w:t>Annex</w:t>
      </w:r>
      <w:proofErr w:type="spellEnd"/>
      <w:r w:rsidRPr="00621BF3">
        <w:rPr>
          <w:b/>
          <w:bCs/>
          <w:sz w:val="28"/>
          <w:szCs w:val="28"/>
          <w:u w:val="single"/>
          <w:lang w:val="it-IT"/>
        </w:rPr>
        <w:t xml:space="preserve"> 1</w:t>
      </w:r>
    </w:p>
    <w:p w14:paraId="24058204" w14:textId="1275E9EE" w:rsidR="0000324F" w:rsidRDefault="00621BF3">
      <w:pPr>
        <w:rPr>
          <w:lang w:val="it-IT"/>
        </w:rPr>
      </w:pPr>
      <w:r w:rsidRPr="00621BF3">
        <w:rPr>
          <w:lang w:val="it-IT"/>
        </w:rPr>
        <w:t>Burkina Faso</w:t>
      </w:r>
    </w:p>
    <w:p w14:paraId="509C142B" w14:textId="591360F6" w:rsidR="007313E1" w:rsidRDefault="007313E1">
      <w:pPr>
        <w:rPr>
          <w:lang w:val="it-IT"/>
        </w:rPr>
      </w:pPr>
      <w:r>
        <w:rPr>
          <w:noProof/>
          <w:lang w:eastAsia="en-GB"/>
        </w:rPr>
        <w:drawing>
          <wp:inline distT="0" distB="0" distL="0" distR="0" wp14:anchorId="577BA212" wp14:editId="004B107A">
            <wp:extent cx="5731510" cy="2089150"/>
            <wp:effectExtent l="0" t="0" r="2540" b="635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40"/>
                    <a:stretch>
                      <a:fillRect/>
                    </a:stretch>
                  </pic:blipFill>
                  <pic:spPr>
                    <a:xfrm>
                      <a:off x="0" y="0"/>
                      <a:ext cx="5731510" cy="2089150"/>
                    </a:xfrm>
                    <a:prstGeom prst="rect">
                      <a:avLst/>
                    </a:prstGeom>
                  </pic:spPr>
                </pic:pic>
              </a:graphicData>
            </a:graphic>
          </wp:inline>
        </w:drawing>
      </w:r>
    </w:p>
    <w:p w14:paraId="41D91045" w14:textId="26FF5366" w:rsidR="00621BF3" w:rsidRDefault="00621BF3">
      <w:pPr>
        <w:rPr>
          <w:lang w:val="it-IT"/>
        </w:rPr>
      </w:pPr>
      <w:proofErr w:type="spellStart"/>
      <w:r>
        <w:rPr>
          <w:lang w:val="it-IT"/>
        </w:rPr>
        <w:t>Côte</w:t>
      </w:r>
      <w:proofErr w:type="spellEnd"/>
      <w:r>
        <w:rPr>
          <w:lang w:val="it-IT"/>
        </w:rPr>
        <w:t xml:space="preserve"> d’</w:t>
      </w:r>
      <w:proofErr w:type="spellStart"/>
      <w:r>
        <w:rPr>
          <w:lang w:val="it-IT"/>
        </w:rPr>
        <w:t>Ivoire</w:t>
      </w:r>
      <w:proofErr w:type="spellEnd"/>
    </w:p>
    <w:p w14:paraId="574FC680" w14:textId="5F562995" w:rsidR="00E45165" w:rsidRDefault="007313E1">
      <w:pPr>
        <w:rPr>
          <w:lang w:val="it-IT"/>
        </w:rPr>
      </w:pPr>
      <w:r>
        <w:rPr>
          <w:noProof/>
          <w:lang w:eastAsia="en-GB"/>
        </w:rPr>
        <w:drawing>
          <wp:inline distT="0" distB="0" distL="0" distR="0" wp14:anchorId="078634B0" wp14:editId="78262736">
            <wp:extent cx="5731510" cy="2110740"/>
            <wp:effectExtent l="0" t="0" r="2540" b="381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41"/>
                    <a:stretch>
                      <a:fillRect/>
                    </a:stretch>
                  </pic:blipFill>
                  <pic:spPr>
                    <a:xfrm>
                      <a:off x="0" y="0"/>
                      <a:ext cx="5731510" cy="2110740"/>
                    </a:xfrm>
                    <a:prstGeom prst="rect">
                      <a:avLst/>
                    </a:prstGeom>
                  </pic:spPr>
                </pic:pic>
              </a:graphicData>
            </a:graphic>
          </wp:inline>
        </w:drawing>
      </w:r>
    </w:p>
    <w:p w14:paraId="1646CC65" w14:textId="6ABB407F" w:rsidR="00621BF3" w:rsidRDefault="00621BF3">
      <w:pPr>
        <w:rPr>
          <w:lang w:val="it-IT"/>
        </w:rPr>
      </w:pPr>
      <w:r>
        <w:rPr>
          <w:lang w:val="it-IT"/>
        </w:rPr>
        <w:t>Ghana</w:t>
      </w:r>
    </w:p>
    <w:p w14:paraId="2CA627F9" w14:textId="2A892563" w:rsidR="007313E1" w:rsidRDefault="007313E1">
      <w:pPr>
        <w:rPr>
          <w:lang w:val="it-IT"/>
        </w:rPr>
      </w:pPr>
      <w:r>
        <w:rPr>
          <w:noProof/>
          <w:lang w:eastAsia="en-GB"/>
        </w:rPr>
        <w:drawing>
          <wp:inline distT="0" distB="0" distL="0" distR="0" wp14:anchorId="6A6C01EE" wp14:editId="29B35CDA">
            <wp:extent cx="5731510" cy="2107565"/>
            <wp:effectExtent l="0" t="0" r="2540" b="6985"/>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42"/>
                    <a:stretch>
                      <a:fillRect/>
                    </a:stretch>
                  </pic:blipFill>
                  <pic:spPr>
                    <a:xfrm>
                      <a:off x="0" y="0"/>
                      <a:ext cx="5731510" cy="2107565"/>
                    </a:xfrm>
                    <a:prstGeom prst="rect">
                      <a:avLst/>
                    </a:prstGeom>
                  </pic:spPr>
                </pic:pic>
              </a:graphicData>
            </a:graphic>
          </wp:inline>
        </w:drawing>
      </w:r>
    </w:p>
    <w:p w14:paraId="62C2833F" w14:textId="218FD623" w:rsidR="00E45165" w:rsidRDefault="00E45165">
      <w:pPr>
        <w:rPr>
          <w:lang w:val="it-IT"/>
        </w:rPr>
      </w:pPr>
    </w:p>
    <w:p w14:paraId="351BED5F" w14:textId="77777777" w:rsidR="00621BF3" w:rsidRPr="00E23BB1" w:rsidRDefault="00621BF3">
      <w:pPr>
        <w:rPr>
          <w:b/>
          <w:bCs/>
          <w:lang w:val="it-IT"/>
        </w:rPr>
      </w:pPr>
    </w:p>
    <w:p w14:paraId="009E25DB" w14:textId="77777777" w:rsidR="00880AF5" w:rsidRDefault="00880AF5"/>
    <w:p w14:paraId="0B6E3593" w14:textId="5D903716" w:rsidR="00621BF3" w:rsidRDefault="00621BF3">
      <w:r w:rsidRPr="00E66FB6">
        <w:lastRenderedPageBreak/>
        <w:t>Mali</w:t>
      </w:r>
    </w:p>
    <w:p w14:paraId="0731F3F4" w14:textId="4862BBFD" w:rsidR="00880AF5" w:rsidRPr="00E66FB6" w:rsidRDefault="007313E1">
      <w:r>
        <w:rPr>
          <w:noProof/>
          <w:lang w:eastAsia="en-GB"/>
        </w:rPr>
        <w:drawing>
          <wp:inline distT="0" distB="0" distL="0" distR="0" wp14:anchorId="0ED2BC91" wp14:editId="1C91B2CA">
            <wp:extent cx="5731510" cy="2113280"/>
            <wp:effectExtent l="0" t="0" r="2540" b="127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43"/>
                    <a:stretch>
                      <a:fillRect/>
                    </a:stretch>
                  </pic:blipFill>
                  <pic:spPr>
                    <a:xfrm>
                      <a:off x="0" y="0"/>
                      <a:ext cx="5731510" cy="2113280"/>
                    </a:xfrm>
                    <a:prstGeom prst="rect">
                      <a:avLst/>
                    </a:prstGeom>
                  </pic:spPr>
                </pic:pic>
              </a:graphicData>
            </a:graphic>
          </wp:inline>
        </w:drawing>
      </w:r>
    </w:p>
    <w:p w14:paraId="1E09F6A3" w14:textId="343FC1A8" w:rsidR="00621BF3" w:rsidRPr="00E66FB6" w:rsidRDefault="00621BF3"/>
    <w:p w14:paraId="7F478176" w14:textId="77777777" w:rsidR="00621BF3" w:rsidRPr="00E66FB6" w:rsidRDefault="00621BF3">
      <w:bookmarkStart w:id="1" w:name="_GoBack"/>
      <w:bookmarkEnd w:id="1"/>
    </w:p>
    <w:p w14:paraId="50E68EDB" w14:textId="77BE2880" w:rsidR="00621BF3" w:rsidRDefault="00621BF3">
      <w:r w:rsidRPr="00764B6F">
        <w:t>Senegal</w:t>
      </w:r>
    </w:p>
    <w:p w14:paraId="2DB7E730" w14:textId="6BC55888" w:rsidR="00E45165" w:rsidRDefault="007313E1">
      <w:r>
        <w:rPr>
          <w:noProof/>
          <w:lang w:eastAsia="en-GB"/>
        </w:rPr>
        <w:drawing>
          <wp:inline distT="0" distB="0" distL="0" distR="0" wp14:anchorId="0CE2483B" wp14:editId="5A365DA7">
            <wp:extent cx="5731510" cy="2080895"/>
            <wp:effectExtent l="0" t="0" r="2540" b="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44"/>
                    <a:stretch>
                      <a:fillRect/>
                    </a:stretch>
                  </pic:blipFill>
                  <pic:spPr>
                    <a:xfrm>
                      <a:off x="0" y="0"/>
                      <a:ext cx="5731510" cy="2080895"/>
                    </a:xfrm>
                    <a:prstGeom prst="rect">
                      <a:avLst/>
                    </a:prstGeom>
                  </pic:spPr>
                </pic:pic>
              </a:graphicData>
            </a:graphic>
          </wp:inline>
        </w:drawing>
      </w:r>
    </w:p>
    <w:p w14:paraId="3803594D" w14:textId="77777777" w:rsidR="004115E2" w:rsidRPr="00764B6F" w:rsidRDefault="004115E2"/>
    <w:p w14:paraId="7385AE78" w14:textId="2F299006" w:rsidR="00621BF3" w:rsidRDefault="00621BF3"/>
    <w:p w14:paraId="6886F38B" w14:textId="726AB58F" w:rsidR="00E45165" w:rsidRDefault="00E45165"/>
    <w:p w14:paraId="02C42544" w14:textId="39D64DFD" w:rsidR="00E45165" w:rsidRDefault="00E45165"/>
    <w:p w14:paraId="6D7AA3CC" w14:textId="14EAC57E" w:rsidR="00E45165" w:rsidRDefault="00E45165"/>
    <w:p w14:paraId="0DA73A55" w14:textId="63759443" w:rsidR="00E45165" w:rsidRDefault="00E45165"/>
    <w:p w14:paraId="30C5AFD3" w14:textId="2AF6F131" w:rsidR="00E45165" w:rsidRDefault="00E45165"/>
    <w:p w14:paraId="5E8FBFD6" w14:textId="4BBF692E" w:rsidR="00E45165" w:rsidRDefault="00E45165"/>
    <w:p w14:paraId="0932EDE5" w14:textId="01DD180D" w:rsidR="00E45165" w:rsidRDefault="00E45165"/>
    <w:p w14:paraId="19F0647F" w14:textId="364C1157" w:rsidR="00E45165" w:rsidRDefault="00E45165"/>
    <w:p w14:paraId="1F41FFBD" w14:textId="41FCB3ED" w:rsidR="00E45165" w:rsidRDefault="00E45165"/>
    <w:p w14:paraId="168F62C4" w14:textId="15CCC09D" w:rsidR="00E45165" w:rsidRDefault="00E45165"/>
    <w:p w14:paraId="6B05FE7B" w14:textId="60009E68" w:rsidR="00E45165" w:rsidRDefault="00E45165"/>
    <w:p w14:paraId="12C9E103" w14:textId="65C9F2C6" w:rsidR="00E45165" w:rsidRDefault="00E45165"/>
    <w:p w14:paraId="0F738919" w14:textId="5E5F3E86" w:rsidR="00E45165" w:rsidRDefault="00E45165"/>
    <w:p w14:paraId="06EE8E99" w14:textId="77777777" w:rsidR="00E45165" w:rsidRPr="00764B6F" w:rsidRDefault="00E45165"/>
    <w:p w14:paraId="6A832714" w14:textId="77777777" w:rsidR="00764B6F" w:rsidRPr="004D5AD5" w:rsidRDefault="00764B6F" w:rsidP="00764B6F">
      <w:pPr>
        <w:jc w:val="center"/>
        <w:rPr>
          <w:b/>
          <w:bCs/>
          <w:u w:val="single"/>
        </w:rPr>
      </w:pPr>
      <w:r w:rsidRPr="004D5AD5">
        <w:rPr>
          <w:b/>
          <w:bCs/>
          <w:u w:val="single"/>
        </w:rPr>
        <w:t xml:space="preserve">Annex on digital data reporting and monitoring systems for the GCF </w:t>
      </w:r>
      <w:r w:rsidRPr="00764B6F">
        <w:rPr>
          <w:b/>
          <w:bCs/>
          <w:u w:val="single"/>
        </w:rPr>
        <w:t>Inclusive Green Financing Initiative (IGREENFIN): Greening Agricultural Banks &amp; Financial Sector to Foster Climate Resilient, Low Emission Smallholder Agriculture in the Green Great Wall (GGW) countries</w:t>
      </w:r>
      <w:r>
        <w:rPr>
          <w:b/>
          <w:bCs/>
          <w:u w:val="single"/>
        </w:rPr>
        <w:t xml:space="preserve"> </w:t>
      </w:r>
    </w:p>
    <w:p w14:paraId="447F2346" w14:textId="77777777" w:rsidR="00764B6F" w:rsidRDefault="00764B6F" w:rsidP="00764B6F">
      <w:r>
        <w:rPr>
          <w:rFonts w:ascii="Calibri-Bold" w:hAnsi="Calibri-Bold" w:cs="Calibri-Bold"/>
          <w:b/>
          <w:bCs/>
          <w:noProof/>
          <w:sz w:val="30"/>
          <w:szCs w:val="30"/>
          <w:lang w:eastAsia="en-GB"/>
        </w:rPr>
        <w:drawing>
          <wp:anchor distT="0" distB="0" distL="114300" distR="114300" simplePos="0" relativeHeight="251673600" behindDoc="1" locked="0" layoutInCell="1" allowOverlap="1" wp14:anchorId="73B515F0" wp14:editId="05179446">
            <wp:simplePos x="0" y="0"/>
            <wp:positionH relativeFrom="margin">
              <wp:posOffset>-458636</wp:posOffset>
            </wp:positionH>
            <wp:positionV relativeFrom="paragraph">
              <wp:posOffset>405134</wp:posOffset>
            </wp:positionV>
            <wp:extent cx="6824058" cy="3838132"/>
            <wp:effectExtent l="0" t="0" r="0" b="0"/>
            <wp:wrapTight wrapText="bothSides">
              <wp:wrapPolygon edited="0">
                <wp:start x="0" y="0"/>
                <wp:lineTo x="0" y="21443"/>
                <wp:lineTo x="21528" y="21443"/>
                <wp:lineTo x="2152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824058" cy="3838132"/>
                    </a:xfrm>
                    <a:prstGeom prst="rect">
                      <a:avLst/>
                    </a:prstGeom>
                    <a:noFill/>
                  </pic:spPr>
                </pic:pic>
              </a:graphicData>
            </a:graphic>
            <wp14:sizeRelH relativeFrom="page">
              <wp14:pctWidth>0</wp14:pctWidth>
            </wp14:sizeRelH>
            <wp14:sizeRelV relativeFrom="page">
              <wp14:pctHeight>0</wp14:pctHeight>
            </wp14:sizeRelV>
          </wp:anchor>
        </w:drawing>
      </w:r>
    </w:p>
    <w:p w14:paraId="5C791BAE" w14:textId="77777777" w:rsidR="00764B6F" w:rsidRDefault="00764B6F" w:rsidP="00764B6F">
      <w:pPr>
        <w:spacing w:after="160" w:line="259" w:lineRule="auto"/>
        <w:rPr>
          <w:rFonts w:ascii="Calibri-Bold" w:hAnsi="Calibri-Bold" w:cs="Calibri-Bold"/>
          <w:b/>
          <w:bCs/>
          <w:sz w:val="30"/>
          <w:szCs w:val="30"/>
        </w:rPr>
      </w:pPr>
    </w:p>
    <w:p w14:paraId="2D27C797" w14:textId="77777777" w:rsidR="00764B6F" w:rsidRDefault="00764B6F" w:rsidP="00764B6F">
      <w:pPr>
        <w:spacing w:after="160" w:line="259" w:lineRule="auto"/>
        <w:rPr>
          <w:rFonts w:ascii="Calibri-Bold" w:hAnsi="Calibri-Bold" w:cs="Calibri-Bold"/>
          <w:b/>
          <w:bCs/>
          <w:sz w:val="30"/>
          <w:szCs w:val="30"/>
        </w:rPr>
      </w:pPr>
      <w:r>
        <w:rPr>
          <w:rFonts w:ascii="Calibri-Bold" w:hAnsi="Calibri-Bold" w:cs="Calibri-Bold"/>
          <w:b/>
          <w:bCs/>
          <w:sz w:val="30"/>
          <w:szCs w:val="30"/>
        </w:rPr>
        <w:br w:type="page"/>
      </w:r>
    </w:p>
    <w:sdt>
      <w:sdtPr>
        <w:rPr>
          <w:rFonts w:ascii="Calibri" w:eastAsiaTheme="minorHAnsi" w:hAnsi="Calibri" w:cs="Calibri"/>
          <w:color w:val="auto"/>
          <w:sz w:val="22"/>
          <w:szCs w:val="22"/>
          <w:lang w:val="en-GB"/>
        </w:rPr>
        <w:id w:val="738446897"/>
        <w:docPartObj>
          <w:docPartGallery w:val="Table of Contents"/>
          <w:docPartUnique/>
        </w:docPartObj>
      </w:sdtPr>
      <w:sdtEndPr>
        <w:rPr>
          <w:rFonts w:asciiTheme="minorHAnsi" w:hAnsiTheme="minorHAnsi" w:cstheme="minorBidi"/>
          <w:b/>
          <w:bCs/>
          <w:noProof/>
        </w:rPr>
      </w:sdtEndPr>
      <w:sdtContent>
        <w:p w14:paraId="6A20BC7A" w14:textId="77777777" w:rsidR="00764B6F" w:rsidRDefault="00764B6F" w:rsidP="00764B6F">
          <w:pPr>
            <w:pStyle w:val="TOCHeading"/>
          </w:pPr>
          <w:r>
            <w:t>Contents</w:t>
          </w:r>
        </w:p>
        <w:p w14:paraId="04EB7F3F" w14:textId="77777777" w:rsidR="00764B6F" w:rsidRDefault="00764B6F" w:rsidP="00764B6F">
          <w:pPr>
            <w:pStyle w:val="TOC1"/>
            <w:tabs>
              <w:tab w:val="left" w:pos="440"/>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57477597" w:history="1">
            <w:r w:rsidRPr="005573F9">
              <w:rPr>
                <w:rStyle w:val="Hyperlink"/>
                <w:noProof/>
              </w:rPr>
              <w:t>1.</w:t>
            </w:r>
            <w:r>
              <w:rPr>
                <w:rFonts w:asciiTheme="minorHAnsi" w:eastAsiaTheme="minorEastAsia" w:hAnsiTheme="minorHAnsi" w:cstheme="minorBidi"/>
                <w:noProof/>
              </w:rPr>
              <w:tab/>
            </w:r>
            <w:r w:rsidRPr="005573F9">
              <w:rPr>
                <w:rStyle w:val="Hyperlink"/>
                <w:noProof/>
              </w:rPr>
              <w:t>Introduction and context</w:t>
            </w:r>
            <w:r>
              <w:rPr>
                <w:noProof/>
                <w:webHidden/>
              </w:rPr>
              <w:tab/>
            </w:r>
            <w:r>
              <w:rPr>
                <w:noProof/>
                <w:webHidden/>
              </w:rPr>
              <w:fldChar w:fldCharType="begin"/>
            </w:r>
            <w:r>
              <w:rPr>
                <w:noProof/>
                <w:webHidden/>
              </w:rPr>
              <w:instrText xml:space="preserve"> PAGEREF _Toc57477597 \h </w:instrText>
            </w:r>
            <w:r>
              <w:rPr>
                <w:noProof/>
                <w:webHidden/>
              </w:rPr>
            </w:r>
            <w:r>
              <w:rPr>
                <w:noProof/>
                <w:webHidden/>
              </w:rPr>
              <w:fldChar w:fldCharType="separate"/>
            </w:r>
            <w:r>
              <w:rPr>
                <w:noProof/>
                <w:webHidden/>
              </w:rPr>
              <w:t>3</w:t>
            </w:r>
            <w:r>
              <w:rPr>
                <w:noProof/>
                <w:webHidden/>
              </w:rPr>
              <w:fldChar w:fldCharType="end"/>
            </w:r>
          </w:hyperlink>
        </w:p>
        <w:p w14:paraId="597D4F14" w14:textId="77777777" w:rsidR="00764B6F" w:rsidRDefault="00474B5A" w:rsidP="00764B6F">
          <w:pPr>
            <w:pStyle w:val="TOC1"/>
            <w:tabs>
              <w:tab w:val="left" w:pos="440"/>
              <w:tab w:val="right" w:leader="dot" w:pos="9350"/>
            </w:tabs>
            <w:rPr>
              <w:rFonts w:asciiTheme="minorHAnsi" w:eastAsiaTheme="minorEastAsia" w:hAnsiTheme="minorHAnsi" w:cstheme="minorBidi"/>
              <w:noProof/>
            </w:rPr>
          </w:pPr>
          <w:hyperlink w:anchor="_Toc57477598" w:history="1">
            <w:r w:rsidR="00764B6F" w:rsidRPr="005573F9">
              <w:rPr>
                <w:rStyle w:val="Hyperlink"/>
                <w:noProof/>
              </w:rPr>
              <w:t>2.</w:t>
            </w:r>
            <w:r w:rsidR="00764B6F">
              <w:rPr>
                <w:rFonts w:asciiTheme="minorHAnsi" w:eastAsiaTheme="minorEastAsia" w:hAnsiTheme="minorHAnsi" w:cstheme="minorBidi"/>
                <w:noProof/>
              </w:rPr>
              <w:tab/>
            </w:r>
            <w:r w:rsidR="00764B6F" w:rsidRPr="005573F9">
              <w:rPr>
                <w:rStyle w:val="Hyperlink"/>
                <w:noProof/>
              </w:rPr>
              <w:t>Digital data reporting and monitoring systems in the context of the Sahel AICRM</w:t>
            </w:r>
            <w:r w:rsidR="00764B6F">
              <w:rPr>
                <w:noProof/>
                <w:webHidden/>
              </w:rPr>
              <w:tab/>
            </w:r>
            <w:r w:rsidR="00764B6F">
              <w:rPr>
                <w:noProof/>
                <w:webHidden/>
              </w:rPr>
              <w:fldChar w:fldCharType="begin"/>
            </w:r>
            <w:r w:rsidR="00764B6F">
              <w:rPr>
                <w:noProof/>
                <w:webHidden/>
              </w:rPr>
              <w:instrText xml:space="preserve"> PAGEREF _Toc57477598 \h </w:instrText>
            </w:r>
            <w:r w:rsidR="00764B6F">
              <w:rPr>
                <w:noProof/>
                <w:webHidden/>
              </w:rPr>
            </w:r>
            <w:r w:rsidR="00764B6F">
              <w:rPr>
                <w:noProof/>
                <w:webHidden/>
              </w:rPr>
              <w:fldChar w:fldCharType="separate"/>
            </w:r>
            <w:r w:rsidR="00764B6F">
              <w:rPr>
                <w:noProof/>
                <w:webHidden/>
              </w:rPr>
              <w:t>4</w:t>
            </w:r>
            <w:r w:rsidR="00764B6F">
              <w:rPr>
                <w:noProof/>
                <w:webHidden/>
              </w:rPr>
              <w:fldChar w:fldCharType="end"/>
            </w:r>
          </w:hyperlink>
        </w:p>
        <w:p w14:paraId="374F9F23" w14:textId="77777777" w:rsidR="00764B6F" w:rsidRDefault="00474B5A" w:rsidP="00764B6F">
          <w:pPr>
            <w:pStyle w:val="TOC1"/>
            <w:tabs>
              <w:tab w:val="left" w:pos="440"/>
              <w:tab w:val="right" w:leader="dot" w:pos="9350"/>
            </w:tabs>
            <w:rPr>
              <w:rFonts w:asciiTheme="minorHAnsi" w:eastAsiaTheme="minorEastAsia" w:hAnsiTheme="minorHAnsi" w:cstheme="minorBidi"/>
              <w:noProof/>
            </w:rPr>
          </w:pPr>
          <w:hyperlink w:anchor="_Toc57477599" w:history="1">
            <w:r w:rsidR="00764B6F" w:rsidRPr="005573F9">
              <w:rPr>
                <w:rStyle w:val="Hyperlink"/>
                <w:noProof/>
              </w:rPr>
              <w:t>3.</w:t>
            </w:r>
            <w:r w:rsidR="00764B6F">
              <w:rPr>
                <w:rFonts w:asciiTheme="minorHAnsi" w:eastAsiaTheme="minorEastAsia" w:hAnsiTheme="minorHAnsi" w:cstheme="minorBidi"/>
                <w:noProof/>
              </w:rPr>
              <w:tab/>
            </w:r>
            <w:r w:rsidR="00764B6F" w:rsidRPr="005573F9">
              <w:rPr>
                <w:rStyle w:val="Hyperlink"/>
                <w:noProof/>
              </w:rPr>
              <w:t>Key considerations in designing and implementing digital data reporting and monitoring systems</w:t>
            </w:r>
            <w:r w:rsidR="00764B6F">
              <w:rPr>
                <w:noProof/>
                <w:webHidden/>
              </w:rPr>
              <w:tab/>
            </w:r>
            <w:r w:rsidR="00764B6F">
              <w:rPr>
                <w:noProof/>
                <w:webHidden/>
              </w:rPr>
              <w:fldChar w:fldCharType="begin"/>
            </w:r>
            <w:r w:rsidR="00764B6F">
              <w:rPr>
                <w:noProof/>
                <w:webHidden/>
              </w:rPr>
              <w:instrText xml:space="preserve"> PAGEREF _Toc57477599 \h </w:instrText>
            </w:r>
            <w:r w:rsidR="00764B6F">
              <w:rPr>
                <w:noProof/>
                <w:webHidden/>
              </w:rPr>
            </w:r>
            <w:r w:rsidR="00764B6F">
              <w:rPr>
                <w:noProof/>
                <w:webHidden/>
              </w:rPr>
              <w:fldChar w:fldCharType="separate"/>
            </w:r>
            <w:r w:rsidR="00764B6F">
              <w:rPr>
                <w:noProof/>
                <w:webHidden/>
              </w:rPr>
              <w:t>5</w:t>
            </w:r>
            <w:r w:rsidR="00764B6F">
              <w:rPr>
                <w:noProof/>
                <w:webHidden/>
              </w:rPr>
              <w:fldChar w:fldCharType="end"/>
            </w:r>
          </w:hyperlink>
        </w:p>
        <w:p w14:paraId="0498D8A3" w14:textId="77777777" w:rsidR="00764B6F" w:rsidRDefault="00474B5A" w:rsidP="00764B6F">
          <w:pPr>
            <w:pStyle w:val="TOC1"/>
            <w:tabs>
              <w:tab w:val="left" w:pos="440"/>
              <w:tab w:val="right" w:leader="dot" w:pos="9350"/>
            </w:tabs>
            <w:rPr>
              <w:rFonts w:asciiTheme="minorHAnsi" w:eastAsiaTheme="minorEastAsia" w:hAnsiTheme="minorHAnsi" w:cstheme="minorBidi"/>
              <w:noProof/>
            </w:rPr>
          </w:pPr>
          <w:hyperlink w:anchor="_Toc57477600" w:history="1">
            <w:r w:rsidR="00764B6F" w:rsidRPr="005573F9">
              <w:rPr>
                <w:rStyle w:val="Hyperlink"/>
                <w:noProof/>
              </w:rPr>
              <w:t>4.</w:t>
            </w:r>
            <w:r w:rsidR="00764B6F">
              <w:rPr>
                <w:rFonts w:asciiTheme="minorHAnsi" w:eastAsiaTheme="minorEastAsia" w:hAnsiTheme="minorHAnsi" w:cstheme="minorBidi"/>
                <w:noProof/>
              </w:rPr>
              <w:tab/>
            </w:r>
            <w:r w:rsidR="00764B6F" w:rsidRPr="005573F9">
              <w:rPr>
                <w:rStyle w:val="Hyperlink"/>
                <w:noProof/>
              </w:rPr>
              <w:t>The legal and regulatory frameworks that determine DRMS</w:t>
            </w:r>
            <w:r w:rsidR="00764B6F">
              <w:rPr>
                <w:noProof/>
                <w:webHidden/>
              </w:rPr>
              <w:tab/>
            </w:r>
            <w:r w:rsidR="00764B6F">
              <w:rPr>
                <w:noProof/>
                <w:webHidden/>
              </w:rPr>
              <w:fldChar w:fldCharType="begin"/>
            </w:r>
            <w:r w:rsidR="00764B6F">
              <w:rPr>
                <w:noProof/>
                <w:webHidden/>
              </w:rPr>
              <w:instrText xml:space="preserve"> PAGEREF _Toc57477600 \h </w:instrText>
            </w:r>
            <w:r w:rsidR="00764B6F">
              <w:rPr>
                <w:noProof/>
                <w:webHidden/>
              </w:rPr>
            </w:r>
            <w:r w:rsidR="00764B6F">
              <w:rPr>
                <w:noProof/>
                <w:webHidden/>
              </w:rPr>
              <w:fldChar w:fldCharType="separate"/>
            </w:r>
            <w:r w:rsidR="00764B6F">
              <w:rPr>
                <w:noProof/>
                <w:webHidden/>
              </w:rPr>
              <w:t>6</w:t>
            </w:r>
            <w:r w:rsidR="00764B6F">
              <w:rPr>
                <w:noProof/>
                <w:webHidden/>
              </w:rPr>
              <w:fldChar w:fldCharType="end"/>
            </w:r>
          </w:hyperlink>
        </w:p>
        <w:p w14:paraId="76BB8D4C" w14:textId="77777777" w:rsidR="00764B6F" w:rsidRDefault="00474B5A" w:rsidP="00764B6F">
          <w:pPr>
            <w:pStyle w:val="TOC1"/>
            <w:tabs>
              <w:tab w:val="left" w:pos="440"/>
              <w:tab w:val="right" w:leader="dot" w:pos="9350"/>
            </w:tabs>
            <w:rPr>
              <w:rFonts w:asciiTheme="minorHAnsi" w:eastAsiaTheme="minorEastAsia" w:hAnsiTheme="minorHAnsi" w:cstheme="minorBidi"/>
              <w:noProof/>
            </w:rPr>
          </w:pPr>
          <w:hyperlink w:anchor="_Toc57477601" w:history="1">
            <w:r w:rsidR="00764B6F" w:rsidRPr="005573F9">
              <w:rPr>
                <w:rStyle w:val="Hyperlink"/>
                <w:noProof/>
              </w:rPr>
              <w:t>5.</w:t>
            </w:r>
            <w:r w:rsidR="00764B6F">
              <w:rPr>
                <w:rFonts w:asciiTheme="minorHAnsi" w:eastAsiaTheme="minorEastAsia" w:hAnsiTheme="minorHAnsi" w:cstheme="minorBidi"/>
                <w:noProof/>
              </w:rPr>
              <w:tab/>
            </w:r>
            <w:r w:rsidR="00764B6F" w:rsidRPr="005573F9">
              <w:rPr>
                <w:rStyle w:val="Hyperlink"/>
                <w:noProof/>
              </w:rPr>
              <w:t>Establishing the Institutional Framework and clearly defined institutional roles and responsibilities</w:t>
            </w:r>
            <w:r w:rsidR="00764B6F">
              <w:rPr>
                <w:noProof/>
                <w:webHidden/>
              </w:rPr>
              <w:tab/>
            </w:r>
            <w:r w:rsidR="00764B6F">
              <w:rPr>
                <w:noProof/>
                <w:webHidden/>
              </w:rPr>
              <w:fldChar w:fldCharType="begin"/>
            </w:r>
            <w:r w:rsidR="00764B6F">
              <w:rPr>
                <w:noProof/>
                <w:webHidden/>
              </w:rPr>
              <w:instrText xml:space="preserve"> PAGEREF _Toc57477601 \h </w:instrText>
            </w:r>
            <w:r w:rsidR="00764B6F">
              <w:rPr>
                <w:noProof/>
                <w:webHidden/>
              </w:rPr>
            </w:r>
            <w:r w:rsidR="00764B6F">
              <w:rPr>
                <w:noProof/>
                <w:webHidden/>
              </w:rPr>
              <w:fldChar w:fldCharType="separate"/>
            </w:r>
            <w:r w:rsidR="00764B6F">
              <w:rPr>
                <w:noProof/>
                <w:webHidden/>
              </w:rPr>
              <w:t>8</w:t>
            </w:r>
            <w:r w:rsidR="00764B6F">
              <w:rPr>
                <w:noProof/>
                <w:webHidden/>
              </w:rPr>
              <w:fldChar w:fldCharType="end"/>
            </w:r>
          </w:hyperlink>
        </w:p>
        <w:p w14:paraId="1428A3A2" w14:textId="77777777" w:rsidR="00764B6F" w:rsidRDefault="00474B5A" w:rsidP="00764B6F">
          <w:pPr>
            <w:pStyle w:val="TOC1"/>
            <w:tabs>
              <w:tab w:val="left" w:pos="440"/>
              <w:tab w:val="right" w:leader="dot" w:pos="9350"/>
            </w:tabs>
            <w:rPr>
              <w:rFonts w:asciiTheme="minorHAnsi" w:eastAsiaTheme="minorEastAsia" w:hAnsiTheme="minorHAnsi" w:cstheme="minorBidi"/>
              <w:noProof/>
            </w:rPr>
          </w:pPr>
          <w:hyperlink w:anchor="_Toc57477602" w:history="1">
            <w:r w:rsidR="00764B6F" w:rsidRPr="005573F9">
              <w:rPr>
                <w:rStyle w:val="Hyperlink"/>
                <w:rFonts w:cs="Times New Roman"/>
                <w:noProof/>
              </w:rPr>
              <w:t>6.</w:t>
            </w:r>
            <w:r w:rsidR="00764B6F">
              <w:rPr>
                <w:rFonts w:asciiTheme="minorHAnsi" w:eastAsiaTheme="minorEastAsia" w:hAnsiTheme="minorHAnsi" w:cstheme="minorBidi"/>
                <w:noProof/>
              </w:rPr>
              <w:tab/>
            </w:r>
            <w:r w:rsidR="00764B6F" w:rsidRPr="005573F9">
              <w:rPr>
                <w:rStyle w:val="Hyperlink"/>
                <w:rFonts w:cs="Times New Roman"/>
                <w:noProof/>
              </w:rPr>
              <w:t>Collaboration with existing data management system</w:t>
            </w:r>
            <w:r w:rsidR="00764B6F">
              <w:rPr>
                <w:noProof/>
                <w:webHidden/>
              </w:rPr>
              <w:tab/>
            </w:r>
            <w:r w:rsidR="00764B6F">
              <w:rPr>
                <w:noProof/>
                <w:webHidden/>
              </w:rPr>
              <w:fldChar w:fldCharType="begin"/>
            </w:r>
            <w:r w:rsidR="00764B6F">
              <w:rPr>
                <w:noProof/>
                <w:webHidden/>
              </w:rPr>
              <w:instrText xml:space="preserve"> PAGEREF _Toc57477602 \h </w:instrText>
            </w:r>
            <w:r w:rsidR="00764B6F">
              <w:rPr>
                <w:noProof/>
                <w:webHidden/>
              </w:rPr>
            </w:r>
            <w:r w:rsidR="00764B6F">
              <w:rPr>
                <w:noProof/>
                <w:webHidden/>
              </w:rPr>
              <w:fldChar w:fldCharType="separate"/>
            </w:r>
            <w:r w:rsidR="00764B6F">
              <w:rPr>
                <w:noProof/>
                <w:webHidden/>
              </w:rPr>
              <w:t>8</w:t>
            </w:r>
            <w:r w:rsidR="00764B6F">
              <w:rPr>
                <w:noProof/>
                <w:webHidden/>
              </w:rPr>
              <w:fldChar w:fldCharType="end"/>
            </w:r>
          </w:hyperlink>
        </w:p>
        <w:p w14:paraId="761A3D9D" w14:textId="77777777" w:rsidR="00764B6F" w:rsidRDefault="00474B5A" w:rsidP="00764B6F">
          <w:pPr>
            <w:pStyle w:val="TOC1"/>
            <w:tabs>
              <w:tab w:val="left" w:pos="440"/>
              <w:tab w:val="right" w:leader="dot" w:pos="9350"/>
            </w:tabs>
            <w:rPr>
              <w:rFonts w:asciiTheme="minorHAnsi" w:eastAsiaTheme="minorEastAsia" w:hAnsiTheme="minorHAnsi" w:cstheme="minorBidi"/>
              <w:noProof/>
            </w:rPr>
          </w:pPr>
          <w:hyperlink w:anchor="_Toc57477603" w:history="1">
            <w:r w:rsidR="00764B6F" w:rsidRPr="005573F9">
              <w:rPr>
                <w:rStyle w:val="Hyperlink"/>
                <w:noProof/>
              </w:rPr>
              <w:t>7.</w:t>
            </w:r>
            <w:r w:rsidR="00764B6F">
              <w:rPr>
                <w:rFonts w:asciiTheme="minorHAnsi" w:eastAsiaTheme="minorEastAsia" w:hAnsiTheme="minorHAnsi" w:cstheme="minorBidi"/>
                <w:noProof/>
              </w:rPr>
              <w:tab/>
            </w:r>
            <w:r w:rsidR="00764B6F" w:rsidRPr="005573F9">
              <w:rPr>
                <w:rStyle w:val="Hyperlink"/>
                <w:noProof/>
              </w:rPr>
              <w:t>Key steps for the development and implementation of the DRMR</w:t>
            </w:r>
            <w:r w:rsidR="00764B6F">
              <w:rPr>
                <w:noProof/>
                <w:webHidden/>
              </w:rPr>
              <w:tab/>
            </w:r>
            <w:r w:rsidR="00764B6F">
              <w:rPr>
                <w:noProof/>
                <w:webHidden/>
              </w:rPr>
              <w:fldChar w:fldCharType="begin"/>
            </w:r>
            <w:r w:rsidR="00764B6F">
              <w:rPr>
                <w:noProof/>
                <w:webHidden/>
              </w:rPr>
              <w:instrText xml:space="preserve"> PAGEREF _Toc57477603 \h </w:instrText>
            </w:r>
            <w:r w:rsidR="00764B6F">
              <w:rPr>
                <w:noProof/>
                <w:webHidden/>
              </w:rPr>
            </w:r>
            <w:r w:rsidR="00764B6F">
              <w:rPr>
                <w:noProof/>
                <w:webHidden/>
              </w:rPr>
              <w:fldChar w:fldCharType="separate"/>
            </w:r>
            <w:r w:rsidR="00764B6F">
              <w:rPr>
                <w:noProof/>
                <w:webHidden/>
              </w:rPr>
              <w:t>9</w:t>
            </w:r>
            <w:r w:rsidR="00764B6F">
              <w:rPr>
                <w:noProof/>
                <w:webHidden/>
              </w:rPr>
              <w:fldChar w:fldCharType="end"/>
            </w:r>
          </w:hyperlink>
        </w:p>
        <w:p w14:paraId="67BA9FFA"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04" w:history="1">
            <w:r w:rsidR="00764B6F" w:rsidRPr="005573F9">
              <w:rPr>
                <w:rStyle w:val="Hyperlink"/>
                <w:noProof/>
              </w:rPr>
              <w:t>7.1 Step 1: Gathering and Analyzing System Requirements</w:t>
            </w:r>
            <w:r w:rsidR="00764B6F">
              <w:rPr>
                <w:noProof/>
                <w:webHidden/>
              </w:rPr>
              <w:tab/>
            </w:r>
            <w:r w:rsidR="00764B6F">
              <w:rPr>
                <w:noProof/>
                <w:webHidden/>
              </w:rPr>
              <w:fldChar w:fldCharType="begin"/>
            </w:r>
            <w:r w:rsidR="00764B6F">
              <w:rPr>
                <w:noProof/>
                <w:webHidden/>
              </w:rPr>
              <w:instrText xml:space="preserve"> PAGEREF _Toc57477604 \h </w:instrText>
            </w:r>
            <w:r w:rsidR="00764B6F">
              <w:rPr>
                <w:noProof/>
                <w:webHidden/>
              </w:rPr>
            </w:r>
            <w:r w:rsidR="00764B6F">
              <w:rPr>
                <w:noProof/>
                <w:webHidden/>
              </w:rPr>
              <w:fldChar w:fldCharType="separate"/>
            </w:r>
            <w:r w:rsidR="00764B6F">
              <w:rPr>
                <w:noProof/>
                <w:webHidden/>
              </w:rPr>
              <w:t>9</w:t>
            </w:r>
            <w:r w:rsidR="00764B6F">
              <w:rPr>
                <w:noProof/>
                <w:webHidden/>
              </w:rPr>
              <w:fldChar w:fldCharType="end"/>
            </w:r>
          </w:hyperlink>
        </w:p>
        <w:p w14:paraId="7D98220B"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05" w:history="1">
            <w:r w:rsidR="00764B6F" w:rsidRPr="005573F9">
              <w:rPr>
                <w:rStyle w:val="Hyperlink"/>
                <w:noProof/>
              </w:rPr>
              <w:t>7.2 Step 2: Developing Functional Requirements</w:t>
            </w:r>
            <w:r w:rsidR="00764B6F">
              <w:rPr>
                <w:noProof/>
                <w:webHidden/>
              </w:rPr>
              <w:tab/>
            </w:r>
            <w:r w:rsidR="00764B6F">
              <w:rPr>
                <w:noProof/>
                <w:webHidden/>
              </w:rPr>
              <w:fldChar w:fldCharType="begin"/>
            </w:r>
            <w:r w:rsidR="00764B6F">
              <w:rPr>
                <w:noProof/>
                <w:webHidden/>
              </w:rPr>
              <w:instrText xml:space="preserve"> PAGEREF _Toc57477605 \h </w:instrText>
            </w:r>
            <w:r w:rsidR="00764B6F">
              <w:rPr>
                <w:noProof/>
                <w:webHidden/>
              </w:rPr>
            </w:r>
            <w:r w:rsidR="00764B6F">
              <w:rPr>
                <w:noProof/>
                <w:webHidden/>
              </w:rPr>
              <w:fldChar w:fldCharType="separate"/>
            </w:r>
            <w:r w:rsidR="00764B6F">
              <w:rPr>
                <w:noProof/>
                <w:webHidden/>
              </w:rPr>
              <w:t>11</w:t>
            </w:r>
            <w:r w:rsidR="00764B6F">
              <w:rPr>
                <w:noProof/>
                <w:webHidden/>
              </w:rPr>
              <w:fldChar w:fldCharType="end"/>
            </w:r>
          </w:hyperlink>
        </w:p>
        <w:p w14:paraId="505EF33C"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06" w:history="1">
            <w:r w:rsidR="00764B6F" w:rsidRPr="005573F9">
              <w:rPr>
                <w:rStyle w:val="Hyperlink"/>
                <w:noProof/>
              </w:rPr>
              <w:t>7.3 Step 3: Making the Decision on the type of system to be developed</w:t>
            </w:r>
            <w:r w:rsidR="00764B6F">
              <w:rPr>
                <w:noProof/>
                <w:webHidden/>
              </w:rPr>
              <w:tab/>
            </w:r>
            <w:r w:rsidR="00764B6F">
              <w:rPr>
                <w:noProof/>
                <w:webHidden/>
              </w:rPr>
              <w:fldChar w:fldCharType="begin"/>
            </w:r>
            <w:r w:rsidR="00764B6F">
              <w:rPr>
                <w:noProof/>
                <w:webHidden/>
              </w:rPr>
              <w:instrText xml:space="preserve"> PAGEREF _Toc57477606 \h </w:instrText>
            </w:r>
            <w:r w:rsidR="00764B6F">
              <w:rPr>
                <w:noProof/>
                <w:webHidden/>
              </w:rPr>
            </w:r>
            <w:r w:rsidR="00764B6F">
              <w:rPr>
                <w:noProof/>
                <w:webHidden/>
              </w:rPr>
              <w:fldChar w:fldCharType="separate"/>
            </w:r>
            <w:r w:rsidR="00764B6F">
              <w:rPr>
                <w:noProof/>
                <w:webHidden/>
              </w:rPr>
              <w:t>11</w:t>
            </w:r>
            <w:r w:rsidR="00764B6F">
              <w:rPr>
                <w:noProof/>
                <w:webHidden/>
              </w:rPr>
              <w:fldChar w:fldCharType="end"/>
            </w:r>
          </w:hyperlink>
        </w:p>
        <w:p w14:paraId="65A62CB8"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07" w:history="1">
            <w:r w:rsidR="00764B6F" w:rsidRPr="005573F9">
              <w:rPr>
                <w:rStyle w:val="Hyperlink"/>
                <w:noProof/>
              </w:rPr>
              <w:t>7.4 Step 4: Developing Technical Requirements</w:t>
            </w:r>
            <w:r w:rsidR="00764B6F">
              <w:rPr>
                <w:noProof/>
                <w:webHidden/>
              </w:rPr>
              <w:tab/>
            </w:r>
            <w:r w:rsidR="00764B6F">
              <w:rPr>
                <w:noProof/>
                <w:webHidden/>
              </w:rPr>
              <w:fldChar w:fldCharType="begin"/>
            </w:r>
            <w:r w:rsidR="00764B6F">
              <w:rPr>
                <w:noProof/>
                <w:webHidden/>
              </w:rPr>
              <w:instrText xml:space="preserve"> PAGEREF _Toc57477607 \h </w:instrText>
            </w:r>
            <w:r w:rsidR="00764B6F">
              <w:rPr>
                <w:noProof/>
                <w:webHidden/>
              </w:rPr>
            </w:r>
            <w:r w:rsidR="00764B6F">
              <w:rPr>
                <w:noProof/>
                <w:webHidden/>
              </w:rPr>
              <w:fldChar w:fldCharType="separate"/>
            </w:r>
            <w:r w:rsidR="00764B6F">
              <w:rPr>
                <w:noProof/>
                <w:webHidden/>
              </w:rPr>
              <w:t>11</w:t>
            </w:r>
            <w:r w:rsidR="00764B6F">
              <w:rPr>
                <w:noProof/>
                <w:webHidden/>
              </w:rPr>
              <w:fldChar w:fldCharType="end"/>
            </w:r>
          </w:hyperlink>
        </w:p>
        <w:p w14:paraId="330E8C93"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08" w:history="1">
            <w:r w:rsidR="00764B6F" w:rsidRPr="005573F9">
              <w:rPr>
                <w:rStyle w:val="Hyperlink"/>
                <w:noProof/>
              </w:rPr>
              <w:t>7.5 Step 5: Developing the Software</w:t>
            </w:r>
            <w:r w:rsidR="00764B6F">
              <w:rPr>
                <w:noProof/>
                <w:webHidden/>
              </w:rPr>
              <w:tab/>
            </w:r>
            <w:r w:rsidR="00764B6F">
              <w:rPr>
                <w:noProof/>
                <w:webHidden/>
              </w:rPr>
              <w:fldChar w:fldCharType="begin"/>
            </w:r>
            <w:r w:rsidR="00764B6F">
              <w:rPr>
                <w:noProof/>
                <w:webHidden/>
              </w:rPr>
              <w:instrText xml:space="preserve"> PAGEREF _Toc57477608 \h </w:instrText>
            </w:r>
            <w:r w:rsidR="00764B6F">
              <w:rPr>
                <w:noProof/>
                <w:webHidden/>
              </w:rPr>
            </w:r>
            <w:r w:rsidR="00764B6F">
              <w:rPr>
                <w:noProof/>
                <w:webHidden/>
              </w:rPr>
              <w:fldChar w:fldCharType="separate"/>
            </w:r>
            <w:r w:rsidR="00764B6F">
              <w:rPr>
                <w:noProof/>
                <w:webHidden/>
              </w:rPr>
              <w:t>11</w:t>
            </w:r>
            <w:r w:rsidR="00764B6F">
              <w:rPr>
                <w:noProof/>
                <w:webHidden/>
              </w:rPr>
              <w:fldChar w:fldCharType="end"/>
            </w:r>
          </w:hyperlink>
        </w:p>
        <w:p w14:paraId="5033B54C"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09" w:history="1">
            <w:r w:rsidR="00764B6F" w:rsidRPr="005573F9">
              <w:rPr>
                <w:rStyle w:val="Hyperlink"/>
                <w:noProof/>
              </w:rPr>
              <w:t>7.6 Step 6: Integrating the System</w:t>
            </w:r>
            <w:r w:rsidR="00764B6F">
              <w:rPr>
                <w:noProof/>
                <w:webHidden/>
              </w:rPr>
              <w:tab/>
            </w:r>
            <w:r w:rsidR="00764B6F">
              <w:rPr>
                <w:noProof/>
                <w:webHidden/>
              </w:rPr>
              <w:fldChar w:fldCharType="begin"/>
            </w:r>
            <w:r w:rsidR="00764B6F">
              <w:rPr>
                <w:noProof/>
                <w:webHidden/>
              </w:rPr>
              <w:instrText xml:space="preserve"> PAGEREF _Toc57477609 \h </w:instrText>
            </w:r>
            <w:r w:rsidR="00764B6F">
              <w:rPr>
                <w:noProof/>
                <w:webHidden/>
              </w:rPr>
            </w:r>
            <w:r w:rsidR="00764B6F">
              <w:rPr>
                <w:noProof/>
                <w:webHidden/>
              </w:rPr>
              <w:fldChar w:fldCharType="separate"/>
            </w:r>
            <w:r w:rsidR="00764B6F">
              <w:rPr>
                <w:noProof/>
                <w:webHidden/>
              </w:rPr>
              <w:t>12</w:t>
            </w:r>
            <w:r w:rsidR="00764B6F">
              <w:rPr>
                <w:noProof/>
                <w:webHidden/>
              </w:rPr>
              <w:fldChar w:fldCharType="end"/>
            </w:r>
          </w:hyperlink>
        </w:p>
        <w:p w14:paraId="6ABF12E7"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10" w:history="1">
            <w:r w:rsidR="00764B6F" w:rsidRPr="005573F9">
              <w:rPr>
                <w:rStyle w:val="Hyperlink"/>
                <w:noProof/>
              </w:rPr>
              <w:t>7.7 Step 7: Testing</w:t>
            </w:r>
            <w:r w:rsidR="00764B6F">
              <w:rPr>
                <w:noProof/>
                <w:webHidden/>
              </w:rPr>
              <w:tab/>
            </w:r>
            <w:r w:rsidR="00764B6F">
              <w:rPr>
                <w:noProof/>
                <w:webHidden/>
              </w:rPr>
              <w:fldChar w:fldCharType="begin"/>
            </w:r>
            <w:r w:rsidR="00764B6F">
              <w:rPr>
                <w:noProof/>
                <w:webHidden/>
              </w:rPr>
              <w:instrText xml:space="preserve"> PAGEREF _Toc57477610 \h </w:instrText>
            </w:r>
            <w:r w:rsidR="00764B6F">
              <w:rPr>
                <w:noProof/>
                <w:webHidden/>
              </w:rPr>
            </w:r>
            <w:r w:rsidR="00764B6F">
              <w:rPr>
                <w:noProof/>
                <w:webHidden/>
              </w:rPr>
              <w:fldChar w:fldCharType="separate"/>
            </w:r>
            <w:r w:rsidR="00764B6F">
              <w:rPr>
                <w:noProof/>
                <w:webHidden/>
              </w:rPr>
              <w:t>12</w:t>
            </w:r>
            <w:r w:rsidR="00764B6F">
              <w:rPr>
                <w:noProof/>
                <w:webHidden/>
              </w:rPr>
              <w:fldChar w:fldCharType="end"/>
            </w:r>
          </w:hyperlink>
        </w:p>
        <w:p w14:paraId="3F451025"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11" w:history="1">
            <w:r w:rsidR="00764B6F" w:rsidRPr="005573F9">
              <w:rPr>
                <w:rStyle w:val="Hyperlink"/>
                <w:noProof/>
              </w:rPr>
              <w:t>7.8 Step 8: Deploying and Launching the System</w:t>
            </w:r>
            <w:r w:rsidR="00764B6F">
              <w:rPr>
                <w:noProof/>
                <w:webHidden/>
              </w:rPr>
              <w:tab/>
            </w:r>
            <w:r w:rsidR="00764B6F">
              <w:rPr>
                <w:noProof/>
                <w:webHidden/>
              </w:rPr>
              <w:fldChar w:fldCharType="begin"/>
            </w:r>
            <w:r w:rsidR="00764B6F">
              <w:rPr>
                <w:noProof/>
                <w:webHidden/>
              </w:rPr>
              <w:instrText xml:space="preserve"> PAGEREF _Toc57477611 \h </w:instrText>
            </w:r>
            <w:r w:rsidR="00764B6F">
              <w:rPr>
                <w:noProof/>
                <w:webHidden/>
              </w:rPr>
            </w:r>
            <w:r w:rsidR="00764B6F">
              <w:rPr>
                <w:noProof/>
                <w:webHidden/>
              </w:rPr>
              <w:fldChar w:fldCharType="separate"/>
            </w:r>
            <w:r w:rsidR="00764B6F">
              <w:rPr>
                <w:noProof/>
                <w:webHidden/>
              </w:rPr>
              <w:t>12</w:t>
            </w:r>
            <w:r w:rsidR="00764B6F">
              <w:rPr>
                <w:noProof/>
                <w:webHidden/>
              </w:rPr>
              <w:fldChar w:fldCharType="end"/>
            </w:r>
          </w:hyperlink>
        </w:p>
        <w:p w14:paraId="57892851" w14:textId="77777777" w:rsidR="00764B6F" w:rsidRDefault="00474B5A" w:rsidP="00764B6F">
          <w:pPr>
            <w:pStyle w:val="TOC1"/>
            <w:tabs>
              <w:tab w:val="left" w:pos="440"/>
              <w:tab w:val="right" w:leader="dot" w:pos="9350"/>
            </w:tabs>
            <w:rPr>
              <w:rFonts w:asciiTheme="minorHAnsi" w:eastAsiaTheme="minorEastAsia" w:hAnsiTheme="minorHAnsi" w:cstheme="minorBidi"/>
              <w:noProof/>
            </w:rPr>
          </w:pPr>
          <w:hyperlink w:anchor="_Toc57477612" w:history="1">
            <w:r w:rsidR="00764B6F" w:rsidRPr="005573F9">
              <w:rPr>
                <w:rStyle w:val="Hyperlink"/>
                <w:rFonts w:cs="Times New Roman"/>
                <w:noProof/>
              </w:rPr>
              <w:t>8.</w:t>
            </w:r>
            <w:r w:rsidR="00764B6F">
              <w:rPr>
                <w:rFonts w:asciiTheme="minorHAnsi" w:eastAsiaTheme="minorEastAsia" w:hAnsiTheme="minorHAnsi" w:cstheme="minorBidi"/>
                <w:noProof/>
              </w:rPr>
              <w:tab/>
            </w:r>
            <w:r w:rsidR="00764B6F" w:rsidRPr="005573F9">
              <w:rPr>
                <w:rStyle w:val="Hyperlink"/>
                <w:rFonts w:cs="Times New Roman"/>
                <w:noProof/>
              </w:rPr>
              <w:t>Providing support to and building the capacity of DRMS users</w:t>
            </w:r>
            <w:r w:rsidR="00764B6F">
              <w:rPr>
                <w:noProof/>
                <w:webHidden/>
              </w:rPr>
              <w:tab/>
            </w:r>
            <w:r w:rsidR="00764B6F">
              <w:rPr>
                <w:noProof/>
                <w:webHidden/>
              </w:rPr>
              <w:fldChar w:fldCharType="begin"/>
            </w:r>
            <w:r w:rsidR="00764B6F">
              <w:rPr>
                <w:noProof/>
                <w:webHidden/>
              </w:rPr>
              <w:instrText xml:space="preserve"> PAGEREF _Toc57477612 \h </w:instrText>
            </w:r>
            <w:r w:rsidR="00764B6F">
              <w:rPr>
                <w:noProof/>
                <w:webHidden/>
              </w:rPr>
            </w:r>
            <w:r w:rsidR="00764B6F">
              <w:rPr>
                <w:noProof/>
                <w:webHidden/>
              </w:rPr>
              <w:fldChar w:fldCharType="separate"/>
            </w:r>
            <w:r w:rsidR="00764B6F">
              <w:rPr>
                <w:noProof/>
                <w:webHidden/>
              </w:rPr>
              <w:t>13</w:t>
            </w:r>
            <w:r w:rsidR="00764B6F">
              <w:rPr>
                <w:noProof/>
                <w:webHidden/>
              </w:rPr>
              <w:fldChar w:fldCharType="end"/>
            </w:r>
          </w:hyperlink>
        </w:p>
        <w:p w14:paraId="43DC9334"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13" w:history="1">
            <w:r w:rsidR="00764B6F" w:rsidRPr="005573F9">
              <w:rPr>
                <w:rStyle w:val="Hyperlink"/>
                <w:noProof/>
              </w:rPr>
              <w:t>8.1 User Support</w:t>
            </w:r>
            <w:r w:rsidR="00764B6F">
              <w:rPr>
                <w:noProof/>
                <w:webHidden/>
              </w:rPr>
              <w:tab/>
            </w:r>
            <w:r w:rsidR="00764B6F">
              <w:rPr>
                <w:noProof/>
                <w:webHidden/>
              </w:rPr>
              <w:fldChar w:fldCharType="begin"/>
            </w:r>
            <w:r w:rsidR="00764B6F">
              <w:rPr>
                <w:noProof/>
                <w:webHidden/>
              </w:rPr>
              <w:instrText xml:space="preserve"> PAGEREF _Toc57477613 \h </w:instrText>
            </w:r>
            <w:r w:rsidR="00764B6F">
              <w:rPr>
                <w:noProof/>
                <w:webHidden/>
              </w:rPr>
            </w:r>
            <w:r w:rsidR="00764B6F">
              <w:rPr>
                <w:noProof/>
                <w:webHidden/>
              </w:rPr>
              <w:fldChar w:fldCharType="separate"/>
            </w:r>
            <w:r w:rsidR="00764B6F">
              <w:rPr>
                <w:noProof/>
                <w:webHidden/>
              </w:rPr>
              <w:t>13</w:t>
            </w:r>
            <w:r w:rsidR="00764B6F">
              <w:rPr>
                <w:noProof/>
                <w:webHidden/>
              </w:rPr>
              <w:fldChar w:fldCharType="end"/>
            </w:r>
          </w:hyperlink>
        </w:p>
        <w:p w14:paraId="0007FB53"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14" w:history="1">
            <w:r w:rsidR="00764B6F" w:rsidRPr="005573F9">
              <w:rPr>
                <w:rStyle w:val="Hyperlink"/>
                <w:noProof/>
              </w:rPr>
              <w:t>8.2 Help Desk</w:t>
            </w:r>
            <w:r w:rsidR="00764B6F">
              <w:rPr>
                <w:noProof/>
                <w:webHidden/>
              </w:rPr>
              <w:tab/>
            </w:r>
            <w:r w:rsidR="00764B6F">
              <w:rPr>
                <w:noProof/>
                <w:webHidden/>
              </w:rPr>
              <w:fldChar w:fldCharType="begin"/>
            </w:r>
            <w:r w:rsidR="00764B6F">
              <w:rPr>
                <w:noProof/>
                <w:webHidden/>
              </w:rPr>
              <w:instrText xml:space="preserve"> PAGEREF _Toc57477614 \h </w:instrText>
            </w:r>
            <w:r w:rsidR="00764B6F">
              <w:rPr>
                <w:noProof/>
                <w:webHidden/>
              </w:rPr>
            </w:r>
            <w:r w:rsidR="00764B6F">
              <w:rPr>
                <w:noProof/>
                <w:webHidden/>
              </w:rPr>
              <w:fldChar w:fldCharType="separate"/>
            </w:r>
            <w:r w:rsidR="00764B6F">
              <w:rPr>
                <w:noProof/>
                <w:webHidden/>
              </w:rPr>
              <w:t>14</w:t>
            </w:r>
            <w:r w:rsidR="00764B6F">
              <w:rPr>
                <w:noProof/>
                <w:webHidden/>
              </w:rPr>
              <w:fldChar w:fldCharType="end"/>
            </w:r>
          </w:hyperlink>
        </w:p>
        <w:p w14:paraId="4D4152ED"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15" w:history="1">
            <w:r w:rsidR="00764B6F" w:rsidRPr="005573F9">
              <w:rPr>
                <w:rStyle w:val="Hyperlink"/>
                <w:noProof/>
              </w:rPr>
              <w:t>8.3 Telephone and Email</w:t>
            </w:r>
            <w:r w:rsidR="00764B6F">
              <w:rPr>
                <w:noProof/>
                <w:webHidden/>
              </w:rPr>
              <w:tab/>
            </w:r>
            <w:r w:rsidR="00764B6F">
              <w:rPr>
                <w:noProof/>
                <w:webHidden/>
              </w:rPr>
              <w:fldChar w:fldCharType="begin"/>
            </w:r>
            <w:r w:rsidR="00764B6F">
              <w:rPr>
                <w:noProof/>
                <w:webHidden/>
              </w:rPr>
              <w:instrText xml:space="preserve"> PAGEREF _Toc57477615 \h </w:instrText>
            </w:r>
            <w:r w:rsidR="00764B6F">
              <w:rPr>
                <w:noProof/>
                <w:webHidden/>
              </w:rPr>
            </w:r>
            <w:r w:rsidR="00764B6F">
              <w:rPr>
                <w:noProof/>
                <w:webHidden/>
              </w:rPr>
              <w:fldChar w:fldCharType="separate"/>
            </w:r>
            <w:r w:rsidR="00764B6F">
              <w:rPr>
                <w:noProof/>
                <w:webHidden/>
              </w:rPr>
              <w:t>14</w:t>
            </w:r>
            <w:r w:rsidR="00764B6F">
              <w:rPr>
                <w:noProof/>
                <w:webHidden/>
              </w:rPr>
              <w:fldChar w:fldCharType="end"/>
            </w:r>
          </w:hyperlink>
        </w:p>
        <w:p w14:paraId="5E173BA5"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16" w:history="1">
            <w:r w:rsidR="00764B6F" w:rsidRPr="005573F9">
              <w:rPr>
                <w:rStyle w:val="Hyperlink"/>
                <w:noProof/>
              </w:rPr>
              <w:t>8.4 Website</w:t>
            </w:r>
            <w:r w:rsidR="00764B6F">
              <w:rPr>
                <w:noProof/>
                <w:webHidden/>
              </w:rPr>
              <w:tab/>
            </w:r>
            <w:r w:rsidR="00764B6F">
              <w:rPr>
                <w:noProof/>
                <w:webHidden/>
              </w:rPr>
              <w:fldChar w:fldCharType="begin"/>
            </w:r>
            <w:r w:rsidR="00764B6F">
              <w:rPr>
                <w:noProof/>
                <w:webHidden/>
              </w:rPr>
              <w:instrText xml:space="preserve"> PAGEREF _Toc57477616 \h </w:instrText>
            </w:r>
            <w:r w:rsidR="00764B6F">
              <w:rPr>
                <w:noProof/>
                <w:webHidden/>
              </w:rPr>
            </w:r>
            <w:r w:rsidR="00764B6F">
              <w:rPr>
                <w:noProof/>
                <w:webHidden/>
              </w:rPr>
              <w:fldChar w:fldCharType="separate"/>
            </w:r>
            <w:r w:rsidR="00764B6F">
              <w:rPr>
                <w:noProof/>
                <w:webHidden/>
              </w:rPr>
              <w:t>14</w:t>
            </w:r>
            <w:r w:rsidR="00764B6F">
              <w:rPr>
                <w:noProof/>
                <w:webHidden/>
              </w:rPr>
              <w:fldChar w:fldCharType="end"/>
            </w:r>
          </w:hyperlink>
        </w:p>
        <w:p w14:paraId="3C57FF7C"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17" w:history="1">
            <w:r w:rsidR="00764B6F" w:rsidRPr="005573F9">
              <w:rPr>
                <w:rStyle w:val="Hyperlink"/>
                <w:noProof/>
              </w:rPr>
              <w:t>8.5 Training and capacity building for DRMS users</w:t>
            </w:r>
            <w:r w:rsidR="00764B6F">
              <w:rPr>
                <w:noProof/>
                <w:webHidden/>
              </w:rPr>
              <w:tab/>
            </w:r>
            <w:r w:rsidR="00764B6F">
              <w:rPr>
                <w:noProof/>
                <w:webHidden/>
              </w:rPr>
              <w:fldChar w:fldCharType="begin"/>
            </w:r>
            <w:r w:rsidR="00764B6F">
              <w:rPr>
                <w:noProof/>
                <w:webHidden/>
              </w:rPr>
              <w:instrText xml:space="preserve"> PAGEREF _Toc57477617 \h </w:instrText>
            </w:r>
            <w:r w:rsidR="00764B6F">
              <w:rPr>
                <w:noProof/>
                <w:webHidden/>
              </w:rPr>
            </w:r>
            <w:r w:rsidR="00764B6F">
              <w:rPr>
                <w:noProof/>
                <w:webHidden/>
              </w:rPr>
              <w:fldChar w:fldCharType="separate"/>
            </w:r>
            <w:r w:rsidR="00764B6F">
              <w:rPr>
                <w:noProof/>
                <w:webHidden/>
              </w:rPr>
              <w:t>15</w:t>
            </w:r>
            <w:r w:rsidR="00764B6F">
              <w:rPr>
                <w:noProof/>
                <w:webHidden/>
              </w:rPr>
              <w:fldChar w:fldCharType="end"/>
            </w:r>
          </w:hyperlink>
        </w:p>
        <w:p w14:paraId="16F10A05" w14:textId="77777777" w:rsidR="00764B6F" w:rsidRDefault="00474B5A" w:rsidP="00764B6F">
          <w:pPr>
            <w:pStyle w:val="TOC1"/>
            <w:tabs>
              <w:tab w:val="left" w:pos="440"/>
              <w:tab w:val="right" w:leader="dot" w:pos="9350"/>
            </w:tabs>
            <w:rPr>
              <w:rFonts w:asciiTheme="minorHAnsi" w:eastAsiaTheme="minorEastAsia" w:hAnsiTheme="minorHAnsi" w:cstheme="minorBidi"/>
              <w:noProof/>
            </w:rPr>
          </w:pPr>
          <w:hyperlink w:anchor="_Toc57477618" w:history="1">
            <w:r w:rsidR="00764B6F" w:rsidRPr="005573F9">
              <w:rPr>
                <w:rStyle w:val="Hyperlink"/>
                <w:noProof/>
              </w:rPr>
              <w:t>9.</w:t>
            </w:r>
            <w:r w:rsidR="00764B6F">
              <w:rPr>
                <w:rFonts w:asciiTheme="minorHAnsi" w:eastAsiaTheme="minorEastAsia" w:hAnsiTheme="minorHAnsi" w:cstheme="minorBidi"/>
                <w:noProof/>
              </w:rPr>
              <w:tab/>
            </w:r>
            <w:r w:rsidR="00764B6F" w:rsidRPr="005573F9">
              <w:rPr>
                <w:rStyle w:val="Hyperlink"/>
                <w:noProof/>
              </w:rPr>
              <w:t>Tools and data collection approaches</w:t>
            </w:r>
            <w:r w:rsidR="00764B6F">
              <w:rPr>
                <w:noProof/>
                <w:webHidden/>
              </w:rPr>
              <w:tab/>
            </w:r>
            <w:r w:rsidR="00764B6F">
              <w:rPr>
                <w:noProof/>
                <w:webHidden/>
              </w:rPr>
              <w:fldChar w:fldCharType="begin"/>
            </w:r>
            <w:r w:rsidR="00764B6F">
              <w:rPr>
                <w:noProof/>
                <w:webHidden/>
              </w:rPr>
              <w:instrText xml:space="preserve"> PAGEREF _Toc57477618 \h </w:instrText>
            </w:r>
            <w:r w:rsidR="00764B6F">
              <w:rPr>
                <w:noProof/>
                <w:webHidden/>
              </w:rPr>
            </w:r>
            <w:r w:rsidR="00764B6F">
              <w:rPr>
                <w:noProof/>
                <w:webHidden/>
              </w:rPr>
              <w:fldChar w:fldCharType="separate"/>
            </w:r>
            <w:r w:rsidR="00764B6F">
              <w:rPr>
                <w:noProof/>
                <w:webHidden/>
              </w:rPr>
              <w:t>15</w:t>
            </w:r>
            <w:r w:rsidR="00764B6F">
              <w:rPr>
                <w:noProof/>
                <w:webHidden/>
              </w:rPr>
              <w:fldChar w:fldCharType="end"/>
            </w:r>
          </w:hyperlink>
        </w:p>
        <w:p w14:paraId="381A30B7"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19" w:history="1">
            <w:r w:rsidR="00764B6F" w:rsidRPr="005573F9">
              <w:rPr>
                <w:rStyle w:val="Hyperlink"/>
                <w:noProof/>
              </w:rPr>
              <w:t>9.1 Data collection</w:t>
            </w:r>
            <w:r w:rsidR="00764B6F">
              <w:rPr>
                <w:noProof/>
                <w:webHidden/>
              </w:rPr>
              <w:tab/>
            </w:r>
            <w:r w:rsidR="00764B6F">
              <w:rPr>
                <w:noProof/>
                <w:webHidden/>
              </w:rPr>
              <w:fldChar w:fldCharType="begin"/>
            </w:r>
            <w:r w:rsidR="00764B6F">
              <w:rPr>
                <w:noProof/>
                <w:webHidden/>
              </w:rPr>
              <w:instrText xml:space="preserve"> PAGEREF _Toc57477619 \h </w:instrText>
            </w:r>
            <w:r w:rsidR="00764B6F">
              <w:rPr>
                <w:noProof/>
                <w:webHidden/>
              </w:rPr>
            </w:r>
            <w:r w:rsidR="00764B6F">
              <w:rPr>
                <w:noProof/>
                <w:webHidden/>
              </w:rPr>
              <w:fldChar w:fldCharType="separate"/>
            </w:r>
            <w:r w:rsidR="00764B6F">
              <w:rPr>
                <w:noProof/>
                <w:webHidden/>
              </w:rPr>
              <w:t>15</w:t>
            </w:r>
            <w:r w:rsidR="00764B6F">
              <w:rPr>
                <w:noProof/>
                <w:webHidden/>
              </w:rPr>
              <w:fldChar w:fldCharType="end"/>
            </w:r>
          </w:hyperlink>
        </w:p>
        <w:p w14:paraId="5FCBC095" w14:textId="77777777" w:rsidR="00764B6F" w:rsidRDefault="00474B5A" w:rsidP="00764B6F">
          <w:pPr>
            <w:pStyle w:val="TOC2"/>
            <w:tabs>
              <w:tab w:val="right" w:leader="dot" w:pos="9350"/>
            </w:tabs>
            <w:rPr>
              <w:rFonts w:asciiTheme="minorHAnsi" w:eastAsiaTheme="minorEastAsia" w:hAnsiTheme="minorHAnsi" w:cstheme="minorBidi"/>
              <w:noProof/>
            </w:rPr>
          </w:pPr>
          <w:hyperlink w:anchor="_Toc57477620" w:history="1">
            <w:r w:rsidR="00764B6F" w:rsidRPr="005573F9">
              <w:rPr>
                <w:rStyle w:val="Hyperlink"/>
                <w:noProof/>
              </w:rPr>
              <w:t>9.2 Sample data to be collected under the</w:t>
            </w:r>
            <w:r w:rsidR="00764B6F">
              <w:rPr>
                <w:rStyle w:val="Hyperlink"/>
                <w:noProof/>
              </w:rPr>
              <w:t xml:space="preserve"> IGREENFIN</w:t>
            </w:r>
            <w:r w:rsidR="00764B6F">
              <w:rPr>
                <w:noProof/>
                <w:webHidden/>
              </w:rPr>
              <w:tab/>
            </w:r>
            <w:r w:rsidR="00764B6F">
              <w:rPr>
                <w:noProof/>
                <w:webHidden/>
              </w:rPr>
              <w:fldChar w:fldCharType="begin"/>
            </w:r>
            <w:r w:rsidR="00764B6F">
              <w:rPr>
                <w:noProof/>
                <w:webHidden/>
              </w:rPr>
              <w:instrText xml:space="preserve"> PAGEREF _Toc57477620 \h </w:instrText>
            </w:r>
            <w:r w:rsidR="00764B6F">
              <w:rPr>
                <w:noProof/>
                <w:webHidden/>
              </w:rPr>
            </w:r>
            <w:r w:rsidR="00764B6F">
              <w:rPr>
                <w:noProof/>
                <w:webHidden/>
              </w:rPr>
              <w:fldChar w:fldCharType="separate"/>
            </w:r>
            <w:r w:rsidR="00764B6F">
              <w:rPr>
                <w:noProof/>
                <w:webHidden/>
              </w:rPr>
              <w:t>16</w:t>
            </w:r>
            <w:r w:rsidR="00764B6F">
              <w:rPr>
                <w:noProof/>
                <w:webHidden/>
              </w:rPr>
              <w:fldChar w:fldCharType="end"/>
            </w:r>
          </w:hyperlink>
        </w:p>
        <w:p w14:paraId="26A807BF" w14:textId="77777777" w:rsidR="00764B6F" w:rsidRDefault="00474B5A" w:rsidP="00764B6F">
          <w:pPr>
            <w:pStyle w:val="TOC1"/>
            <w:tabs>
              <w:tab w:val="left" w:pos="660"/>
              <w:tab w:val="right" w:leader="dot" w:pos="9350"/>
            </w:tabs>
            <w:rPr>
              <w:rFonts w:asciiTheme="minorHAnsi" w:eastAsiaTheme="minorEastAsia" w:hAnsiTheme="minorHAnsi" w:cstheme="minorBidi"/>
              <w:noProof/>
            </w:rPr>
          </w:pPr>
          <w:hyperlink w:anchor="_Toc57477621" w:history="1">
            <w:r w:rsidR="00764B6F" w:rsidRPr="005573F9">
              <w:rPr>
                <w:rStyle w:val="Hyperlink"/>
                <w:noProof/>
              </w:rPr>
              <w:t>10.</w:t>
            </w:r>
            <w:r w:rsidR="00764B6F">
              <w:rPr>
                <w:rFonts w:asciiTheme="minorHAnsi" w:eastAsiaTheme="minorEastAsia" w:hAnsiTheme="minorHAnsi" w:cstheme="minorBidi"/>
                <w:noProof/>
              </w:rPr>
              <w:tab/>
            </w:r>
            <w:r w:rsidR="00764B6F" w:rsidRPr="005573F9">
              <w:rPr>
                <w:rStyle w:val="Hyperlink"/>
                <w:noProof/>
              </w:rPr>
              <w:t>Linking the various dashboard with the project geoportal</w:t>
            </w:r>
            <w:r w:rsidR="00764B6F">
              <w:rPr>
                <w:noProof/>
                <w:webHidden/>
              </w:rPr>
              <w:tab/>
            </w:r>
            <w:r w:rsidR="00764B6F">
              <w:rPr>
                <w:noProof/>
                <w:webHidden/>
              </w:rPr>
              <w:fldChar w:fldCharType="begin"/>
            </w:r>
            <w:r w:rsidR="00764B6F">
              <w:rPr>
                <w:noProof/>
                <w:webHidden/>
              </w:rPr>
              <w:instrText xml:space="preserve"> PAGEREF _Toc57477621 \h </w:instrText>
            </w:r>
            <w:r w:rsidR="00764B6F">
              <w:rPr>
                <w:noProof/>
                <w:webHidden/>
              </w:rPr>
            </w:r>
            <w:r w:rsidR="00764B6F">
              <w:rPr>
                <w:noProof/>
                <w:webHidden/>
              </w:rPr>
              <w:fldChar w:fldCharType="separate"/>
            </w:r>
            <w:r w:rsidR="00764B6F">
              <w:rPr>
                <w:noProof/>
                <w:webHidden/>
              </w:rPr>
              <w:t>17</w:t>
            </w:r>
            <w:r w:rsidR="00764B6F">
              <w:rPr>
                <w:noProof/>
                <w:webHidden/>
              </w:rPr>
              <w:fldChar w:fldCharType="end"/>
            </w:r>
          </w:hyperlink>
        </w:p>
        <w:p w14:paraId="173DE848" w14:textId="77777777" w:rsidR="00764B6F" w:rsidRDefault="00764B6F" w:rsidP="00764B6F">
          <w:r>
            <w:rPr>
              <w:b/>
              <w:bCs/>
              <w:noProof/>
            </w:rPr>
            <w:fldChar w:fldCharType="end"/>
          </w:r>
        </w:p>
      </w:sdtContent>
    </w:sdt>
    <w:p w14:paraId="3D04C6FB" w14:textId="77777777" w:rsidR="00764B6F" w:rsidRDefault="00764B6F" w:rsidP="00764B6F">
      <w:pPr>
        <w:spacing w:after="160" w:line="259" w:lineRule="auto"/>
        <w:rPr>
          <w:rFonts w:ascii="Calibri-Bold" w:hAnsi="Calibri-Bold" w:cs="Calibri-Bold"/>
          <w:b/>
          <w:bCs/>
          <w:sz w:val="30"/>
          <w:szCs w:val="30"/>
        </w:rPr>
      </w:pPr>
      <w:r>
        <w:rPr>
          <w:rFonts w:ascii="Calibri-Bold" w:hAnsi="Calibri-Bold" w:cs="Calibri-Bold"/>
          <w:b/>
          <w:bCs/>
          <w:sz w:val="30"/>
          <w:szCs w:val="30"/>
        </w:rPr>
        <w:br w:type="page"/>
      </w:r>
    </w:p>
    <w:p w14:paraId="7B526731" w14:textId="77777777" w:rsidR="00764B6F" w:rsidRPr="00193491" w:rsidRDefault="00764B6F" w:rsidP="00764B6F">
      <w:pPr>
        <w:autoSpaceDE w:val="0"/>
        <w:autoSpaceDN w:val="0"/>
        <w:adjustRightInd w:val="0"/>
        <w:rPr>
          <w:rFonts w:ascii="Calibri-Bold" w:hAnsi="Calibri-Bold" w:cs="Calibri-Bold"/>
          <w:b/>
          <w:bCs/>
          <w:sz w:val="30"/>
          <w:szCs w:val="30"/>
        </w:rPr>
      </w:pPr>
    </w:p>
    <w:p w14:paraId="234DC51A" w14:textId="77777777" w:rsidR="00764B6F" w:rsidRPr="00E25262" w:rsidRDefault="00764B6F" w:rsidP="00764B6F">
      <w:pPr>
        <w:pStyle w:val="Heading1"/>
        <w:spacing w:before="360" w:after="120" w:line="360" w:lineRule="auto"/>
        <w:ind w:left="720" w:hanging="360"/>
      </w:pPr>
      <w:bookmarkStart w:id="2" w:name="_Toc57477597"/>
      <w:r w:rsidRPr="00E25262">
        <w:t>Introduction and context</w:t>
      </w:r>
      <w:bookmarkEnd w:id="2"/>
    </w:p>
    <w:p w14:paraId="798F4B7C" w14:textId="77777777" w:rsidR="00764B6F" w:rsidRPr="00193491" w:rsidRDefault="00764B6F" w:rsidP="00764B6F">
      <w:pPr>
        <w:pStyle w:val="NormalWeb"/>
        <w:spacing w:before="0" w:beforeAutospacing="0" w:after="165" w:afterAutospacing="0" w:line="360" w:lineRule="auto"/>
        <w:jc w:val="both"/>
        <w:rPr>
          <w:rFonts w:ascii="Times New Roman" w:hAnsi="Times New Roman" w:cs="Times New Roman"/>
          <w:sz w:val="24"/>
          <w:szCs w:val="24"/>
        </w:rPr>
      </w:pPr>
      <w:r w:rsidRPr="00193491">
        <w:rPr>
          <w:rFonts w:ascii="Times New Roman" w:hAnsi="Times New Roman" w:cs="Times New Roman"/>
          <w:sz w:val="24"/>
          <w:szCs w:val="24"/>
        </w:rPr>
        <w:t xml:space="preserve">For many development organizations, front and back office </w:t>
      </w:r>
      <w:r>
        <w:rPr>
          <w:rFonts w:ascii="Times New Roman" w:hAnsi="Times New Roman" w:cs="Times New Roman"/>
          <w:sz w:val="24"/>
          <w:szCs w:val="24"/>
        </w:rPr>
        <w:t xml:space="preserve">project integration </w:t>
      </w:r>
      <w:r w:rsidRPr="00193491">
        <w:rPr>
          <w:rFonts w:ascii="Times New Roman" w:hAnsi="Times New Roman" w:cs="Times New Roman"/>
          <w:sz w:val="24"/>
          <w:szCs w:val="24"/>
        </w:rPr>
        <w:t xml:space="preserve">systems will prove to be a dominant strategic issue for many years to come. Some </w:t>
      </w:r>
      <w:r>
        <w:rPr>
          <w:rFonts w:ascii="Times New Roman" w:hAnsi="Times New Roman" w:cs="Times New Roman"/>
          <w:sz w:val="24"/>
          <w:szCs w:val="24"/>
        </w:rPr>
        <w:t xml:space="preserve">institutions </w:t>
      </w:r>
      <w:r w:rsidRPr="00193491">
        <w:rPr>
          <w:rFonts w:ascii="Times New Roman" w:hAnsi="Times New Roman" w:cs="Times New Roman"/>
          <w:sz w:val="24"/>
          <w:szCs w:val="24"/>
        </w:rPr>
        <w:t xml:space="preserve">are already feeling the pressure to improve the monitoring and evaluation processes </w:t>
      </w:r>
      <w:r>
        <w:rPr>
          <w:rFonts w:ascii="Times New Roman" w:hAnsi="Times New Roman" w:cs="Times New Roman"/>
          <w:sz w:val="24"/>
          <w:szCs w:val="24"/>
        </w:rPr>
        <w:t xml:space="preserve">as well as the reporting systems </w:t>
      </w:r>
      <w:r w:rsidRPr="00193491">
        <w:rPr>
          <w:rFonts w:ascii="Times New Roman" w:hAnsi="Times New Roman" w:cs="Times New Roman"/>
          <w:sz w:val="24"/>
          <w:szCs w:val="24"/>
        </w:rPr>
        <w:t xml:space="preserve">of their projects. Integrating projects means that organizations need to take a portfolio approach to management of projects and that means consolidating performance reporting, to streamline the process and minimize the time commitment for management oversight. Two significant components of project integration lie in the areas of project management collaboration and project management metrics and reporting, both across projects and upward/downward from project managers to implementing partners. </w:t>
      </w:r>
      <w:proofErr w:type="gramStart"/>
      <w:r w:rsidRPr="00193491">
        <w:rPr>
          <w:rFonts w:ascii="Times New Roman" w:hAnsi="Times New Roman" w:cs="Times New Roman"/>
          <w:sz w:val="24"/>
          <w:szCs w:val="24"/>
        </w:rPr>
        <w:t xml:space="preserve">It seems to many organizations that all that is preventing the next sea change in project performance, is simply a concise and timely method for </w:t>
      </w:r>
      <w:r>
        <w:rPr>
          <w:rFonts w:ascii="Times New Roman" w:hAnsi="Times New Roman" w:cs="Times New Roman"/>
          <w:sz w:val="24"/>
          <w:szCs w:val="24"/>
        </w:rPr>
        <w:t xml:space="preserve">monitoring project progress and </w:t>
      </w:r>
      <w:r w:rsidRPr="00193491">
        <w:rPr>
          <w:rFonts w:ascii="Times New Roman" w:hAnsi="Times New Roman" w:cs="Times New Roman"/>
          <w:sz w:val="24"/>
          <w:szCs w:val="24"/>
        </w:rPr>
        <w:t>sharing project and portfolio metrics, without the need to congregate project teams in the same room, or to schedule executives and project managers to meet, either around a video conference or the same conference table.</w:t>
      </w:r>
      <w:proofErr w:type="gramEnd"/>
    </w:p>
    <w:p w14:paraId="094FDA79" w14:textId="77777777" w:rsidR="00764B6F" w:rsidRPr="00193491" w:rsidRDefault="00764B6F" w:rsidP="00764B6F">
      <w:pPr>
        <w:pStyle w:val="NormalWeb"/>
        <w:spacing w:before="0" w:beforeAutospacing="0" w:after="165" w:afterAutospacing="0" w:line="360" w:lineRule="auto"/>
        <w:jc w:val="both"/>
        <w:rPr>
          <w:rFonts w:ascii="Times New Roman" w:hAnsi="Times New Roman" w:cs="Times New Roman"/>
          <w:sz w:val="24"/>
          <w:szCs w:val="24"/>
        </w:rPr>
      </w:pPr>
      <w:r w:rsidRPr="00193491">
        <w:rPr>
          <w:rFonts w:ascii="Times New Roman" w:hAnsi="Times New Roman" w:cs="Times New Roman"/>
          <w:sz w:val="24"/>
          <w:szCs w:val="24"/>
        </w:rPr>
        <w:t xml:space="preserve">Project partners are becoming more inquisitive about the way data are been </w:t>
      </w:r>
      <w:r>
        <w:rPr>
          <w:rFonts w:ascii="Times New Roman" w:hAnsi="Times New Roman" w:cs="Times New Roman"/>
          <w:sz w:val="24"/>
          <w:szCs w:val="24"/>
        </w:rPr>
        <w:t xml:space="preserve">collected and </w:t>
      </w:r>
      <w:r w:rsidRPr="00193491">
        <w:rPr>
          <w:rFonts w:ascii="Times New Roman" w:hAnsi="Times New Roman" w:cs="Times New Roman"/>
          <w:sz w:val="24"/>
          <w:szCs w:val="24"/>
        </w:rPr>
        <w:t>reported</w:t>
      </w:r>
      <w:r>
        <w:rPr>
          <w:rFonts w:ascii="Times New Roman" w:hAnsi="Times New Roman" w:cs="Times New Roman"/>
          <w:sz w:val="24"/>
          <w:szCs w:val="24"/>
        </w:rPr>
        <w:t xml:space="preserve">, </w:t>
      </w:r>
      <w:r w:rsidRPr="00193491">
        <w:rPr>
          <w:rFonts w:ascii="Times New Roman" w:hAnsi="Times New Roman" w:cs="Times New Roman"/>
          <w:sz w:val="24"/>
          <w:szCs w:val="24"/>
        </w:rPr>
        <w:t xml:space="preserve">and there is a need to modernize the way project information is collected, organized, disseminated and used in day-to-day </w:t>
      </w:r>
      <w:r>
        <w:rPr>
          <w:rFonts w:ascii="Times New Roman" w:hAnsi="Times New Roman" w:cs="Times New Roman"/>
          <w:sz w:val="24"/>
          <w:szCs w:val="24"/>
        </w:rPr>
        <w:t>project management</w:t>
      </w:r>
      <w:r w:rsidRPr="00193491">
        <w:rPr>
          <w:rFonts w:ascii="Times New Roman" w:hAnsi="Times New Roman" w:cs="Times New Roman"/>
          <w:sz w:val="24"/>
          <w:szCs w:val="24"/>
        </w:rPr>
        <w:t xml:space="preserve">. </w:t>
      </w:r>
      <w:proofErr w:type="gramStart"/>
      <w:r w:rsidRPr="00193491">
        <w:rPr>
          <w:rFonts w:ascii="Times New Roman" w:hAnsi="Times New Roman" w:cs="Times New Roman"/>
          <w:sz w:val="24"/>
          <w:szCs w:val="24"/>
        </w:rPr>
        <w:t xml:space="preserve">There are more and more largescale and </w:t>
      </w:r>
      <w:proofErr w:type="spellStart"/>
      <w:r w:rsidRPr="00193491">
        <w:rPr>
          <w:rFonts w:ascii="Times New Roman" w:hAnsi="Times New Roman" w:cs="Times New Roman"/>
          <w:sz w:val="24"/>
          <w:szCs w:val="24"/>
        </w:rPr>
        <w:t>multiparters</w:t>
      </w:r>
      <w:proofErr w:type="spellEnd"/>
      <w:r w:rsidRPr="00193491">
        <w:rPr>
          <w:rFonts w:ascii="Times New Roman" w:hAnsi="Times New Roman" w:cs="Times New Roman"/>
          <w:sz w:val="24"/>
          <w:szCs w:val="24"/>
        </w:rPr>
        <w:t xml:space="preserve"> projects that</w:t>
      </w:r>
      <w:proofErr w:type="gramEnd"/>
      <w:r w:rsidRPr="00193491">
        <w:rPr>
          <w:rFonts w:ascii="Times New Roman" w:hAnsi="Times New Roman" w:cs="Times New Roman"/>
          <w:sz w:val="24"/>
          <w:szCs w:val="24"/>
        </w:rPr>
        <w:t xml:space="preserve"> are facing </w:t>
      </w:r>
      <w:r>
        <w:rPr>
          <w:rFonts w:ascii="Times New Roman" w:hAnsi="Times New Roman" w:cs="Times New Roman"/>
          <w:sz w:val="24"/>
          <w:szCs w:val="24"/>
        </w:rPr>
        <w:t xml:space="preserve">the </w:t>
      </w:r>
      <w:r w:rsidRPr="00193491">
        <w:rPr>
          <w:rFonts w:ascii="Times New Roman" w:hAnsi="Times New Roman" w:cs="Times New Roman"/>
          <w:sz w:val="24"/>
          <w:szCs w:val="24"/>
        </w:rPr>
        <w:t xml:space="preserve">challenging </w:t>
      </w:r>
      <w:r>
        <w:rPr>
          <w:rFonts w:ascii="Times New Roman" w:hAnsi="Times New Roman" w:cs="Times New Roman"/>
          <w:sz w:val="24"/>
          <w:szCs w:val="24"/>
        </w:rPr>
        <w:t xml:space="preserve">of </w:t>
      </w:r>
      <w:r w:rsidRPr="00193491">
        <w:rPr>
          <w:rFonts w:ascii="Times New Roman" w:hAnsi="Times New Roman" w:cs="Times New Roman"/>
          <w:sz w:val="24"/>
          <w:szCs w:val="24"/>
        </w:rPr>
        <w:t xml:space="preserve">real time reporting. The managers of such projects will like to be able to have systematic oversight of the project implementation and measure progress toward meeting the targeted objectives. The concept of utilizing “digital data reporting and monitoring systems” as a tool for reporting performance metrics and collaborating on project </w:t>
      </w:r>
      <w:proofErr w:type="gramStart"/>
      <w:r w:rsidRPr="00193491">
        <w:rPr>
          <w:rFonts w:ascii="Times New Roman" w:hAnsi="Times New Roman" w:cs="Times New Roman"/>
          <w:sz w:val="24"/>
          <w:szCs w:val="24"/>
        </w:rPr>
        <w:t>decision making</w:t>
      </w:r>
      <w:proofErr w:type="gramEnd"/>
      <w:r w:rsidRPr="00193491">
        <w:rPr>
          <w:rFonts w:ascii="Times New Roman" w:hAnsi="Times New Roman" w:cs="Times New Roman"/>
          <w:sz w:val="24"/>
          <w:szCs w:val="24"/>
        </w:rPr>
        <w:t xml:space="preserve">, has begun to attract more attention </w:t>
      </w:r>
      <w:r>
        <w:rPr>
          <w:rFonts w:ascii="Times New Roman" w:hAnsi="Times New Roman" w:cs="Times New Roman"/>
          <w:sz w:val="24"/>
          <w:szCs w:val="24"/>
        </w:rPr>
        <w:t>nowadays</w:t>
      </w:r>
      <w:r w:rsidRPr="00193491">
        <w:rPr>
          <w:rFonts w:ascii="Times New Roman" w:hAnsi="Times New Roman" w:cs="Times New Roman"/>
          <w:sz w:val="24"/>
          <w:szCs w:val="24"/>
        </w:rPr>
        <w:t xml:space="preserve">. Additionally, project planning and management, which includes comprehensive planning and control for all of project phases, </w:t>
      </w:r>
      <w:proofErr w:type="gramStart"/>
      <w:r w:rsidRPr="00193491">
        <w:rPr>
          <w:rFonts w:ascii="Times New Roman" w:hAnsi="Times New Roman" w:cs="Times New Roman"/>
          <w:sz w:val="24"/>
          <w:szCs w:val="24"/>
        </w:rPr>
        <w:t>could be assisted</w:t>
      </w:r>
      <w:proofErr w:type="gramEnd"/>
      <w:r w:rsidRPr="00193491">
        <w:rPr>
          <w:rFonts w:ascii="Times New Roman" w:hAnsi="Times New Roman" w:cs="Times New Roman"/>
          <w:sz w:val="24"/>
          <w:szCs w:val="24"/>
        </w:rPr>
        <w:t xml:space="preserve"> with the use of Digital data reporting and monitoring systems</w:t>
      </w:r>
      <w:r>
        <w:rPr>
          <w:rFonts w:ascii="Times New Roman" w:hAnsi="Times New Roman" w:cs="Times New Roman"/>
          <w:sz w:val="24"/>
          <w:szCs w:val="24"/>
        </w:rPr>
        <w:t xml:space="preserve"> (DRMS)</w:t>
      </w:r>
      <w:r w:rsidRPr="00193491">
        <w:rPr>
          <w:rFonts w:ascii="Times New Roman" w:hAnsi="Times New Roman" w:cs="Times New Roman"/>
          <w:sz w:val="24"/>
          <w:szCs w:val="24"/>
        </w:rPr>
        <w:t xml:space="preserve"> </w:t>
      </w:r>
      <w:r>
        <w:rPr>
          <w:rFonts w:ascii="Times New Roman" w:hAnsi="Times New Roman" w:cs="Times New Roman"/>
          <w:sz w:val="24"/>
          <w:szCs w:val="24"/>
        </w:rPr>
        <w:t xml:space="preserve">that combine </w:t>
      </w:r>
      <w:r w:rsidRPr="00193491">
        <w:rPr>
          <w:rFonts w:ascii="Times New Roman" w:hAnsi="Times New Roman" w:cs="Times New Roman"/>
          <w:sz w:val="24"/>
          <w:szCs w:val="24"/>
        </w:rPr>
        <w:t xml:space="preserve">digital dashboards and geoportals. </w:t>
      </w:r>
    </w:p>
    <w:p w14:paraId="577D0256" w14:textId="77777777" w:rsidR="00764B6F" w:rsidRPr="00193491" w:rsidRDefault="00764B6F" w:rsidP="00764B6F">
      <w:pPr>
        <w:pStyle w:val="NormalWeb"/>
        <w:spacing w:before="0" w:beforeAutospacing="0" w:after="165" w:afterAutospacing="0" w:line="360" w:lineRule="auto"/>
        <w:jc w:val="both"/>
        <w:rPr>
          <w:rFonts w:ascii="Times New Roman" w:hAnsi="Times New Roman" w:cs="Times New Roman"/>
          <w:sz w:val="24"/>
          <w:szCs w:val="24"/>
        </w:rPr>
      </w:pPr>
      <w:r w:rsidRPr="00193491">
        <w:rPr>
          <w:rFonts w:ascii="Times New Roman" w:hAnsi="Times New Roman" w:cs="Times New Roman"/>
          <w:sz w:val="24"/>
          <w:szCs w:val="24"/>
        </w:rPr>
        <w:t xml:space="preserve">Digital data reporting and monitoring systems </w:t>
      </w:r>
      <w:proofErr w:type="gramStart"/>
      <w:r w:rsidRPr="00193491">
        <w:rPr>
          <w:rFonts w:ascii="Times New Roman" w:hAnsi="Times New Roman" w:cs="Times New Roman"/>
          <w:sz w:val="24"/>
          <w:szCs w:val="24"/>
        </w:rPr>
        <w:t>are based</w:t>
      </w:r>
      <w:proofErr w:type="gramEnd"/>
      <w:r w:rsidRPr="00193491">
        <w:rPr>
          <w:rFonts w:ascii="Times New Roman" w:hAnsi="Times New Roman" w:cs="Times New Roman"/>
          <w:sz w:val="24"/>
          <w:szCs w:val="24"/>
        </w:rPr>
        <w:t xml:space="preserve"> on the metaphor of an automobile instrument panel and are a new project management tool that can be used to get a bird's eye view of a projects health and performance. They are simple and powerful data-driven software solutions that </w:t>
      </w:r>
      <w:proofErr w:type="gramStart"/>
      <w:r w:rsidRPr="00193491">
        <w:rPr>
          <w:rFonts w:ascii="Times New Roman" w:hAnsi="Times New Roman" w:cs="Times New Roman"/>
          <w:sz w:val="24"/>
          <w:szCs w:val="24"/>
        </w:rPr>
        <w:t>are used</w:t>
      </w:r>
      <w:proofErr w:type="gramEnd"/>
      <w:r w:rsidRPr="00193491">
        <w:rPr>
          <w:rFonts w:ascii="Times New Roman" w:hAnsi="Times New Roman" w:cs="Times New Roman"/>
          <w:sz w:val="24"/>
          <w:szCs w:val="24"/>
        </w:rPr>
        <w:t xml:space="preserve"> to visually ascertain the status and key performance indicators of a </w:t>
      </w:r>
      <w:r w:rsidRPr="00193491">
        <w:rPr>
          <w:rFonts w:ascii="Times New Roman" w:hAnsi="Times New Roman" w:cs="Times New Roman"/>
          <w:sz w:val="24"/>
          <w:szCs w:val="24"/>
        </w:rPr>
        <w:lastRenderedPageBreak/>
        <w:t xml:space="preserve">project, or a portfolio of projects. </w:t>
      </w:r>
      <w:r>
        <w:rPr>
          <w:rFonts w:ascii="Times New Roman" w:hAnsi="Times New Roman" w:cs="Times New Roman"/>
          <w:sz w:val="24"/>
          <w:szCs w:val="24"/>
        </w:rPr>
        <w:t xml:space="preserve">DRMS </w:t>
      </w:r>
      <w:r w:rsidRPr="00193491">
        <w:rPr>
          <w:rFonts w:ascii="Times New Roman" w:hAnsi="Times New Roman" w:cs="Times New Roman"/>
          <w:sz w:val="24"/>
          <w:szCs w:val="24"/>
        </w:rPr>
        <w:t>provide digital at-a-glance displays of critical data pulled from different databases to provide warnings, action notices, and summaries of project conditions.</w:t>
      </w:r>
    </w:p>
    <w:p w14:paraId="71CF87CA" w14:textId="77777777" w:rsidR="00764B6F" w:rsidRPr="00193491" w:rsidRDefault="00764B6F" w:rsidP="00764B6F">
      <w:pPr>
        <w:pStyle w:val="NormalWeb"/>
        <w:spacing w:before="0" w:beforeAutospacing="0" w:after="165" w:afterAutospacing="0" w:line="360" w:lineRule="auto"/>
        <w:jc w:val="both"/>
        <w:rPr>
          <w:rFonts w:ascii="Times New Roman" w:hAnsi="Times New Roman" w:cs="Times New Roman"/>
          <w:sz w:val="24"/>
          <w:szCs w:val="24"/>
        </w:rPr>
      </w:pPr>
      <w:r>
        <w:rPr>
          <w:rFonts w:ascii="Times New Roman" w:hAnsi="Times New Roman" w:cs="Times New Roman"/>
          <w:sz w:val="24"/>
          <w:szCs w:val="24"/>
        </w:rPr>
        <w:t xml:space="preserve">DRMS </w:t>
      </w:r>
      <w:r w:rsidRPr="00193491">
        <w:rPr>
          <w:rFonts w:ascii="Times New Roman" w:hAnsi="Times New Roman" w:cs="Times New Roman"/>
          <w:sz w:val="24"/>
          <w:szCs w:val="24"/>
        </w:rPr>
        <w:t xml:space="preserve">can be set up to track the information flows inherent in projects that they monitor. Graphically, users can monitor </w:t>
      </w:r>
      <w:proofErr w:type="gramStart"/>
      <w:r w:rsidRPr="00193491">
        <w:rPr>
          <w:rFonts w:ascii="Times New Roman" w:hAnsi="Times New Roman" w:cs="Times New Roman"/>
          <w:sz w:val="24"/>
          <w:szCs w:val="24"/>
        </w:rPr>
        <w:t>high level</w:t>
      </w:r>
      <w:proofErr w:type="gramEnd"/>
      <w:r w:rsidRPr="00193491">
        <w:rPr>
          <w:rFonts w:ascii="Times New Roman" w:hAnsi="Times New Roman" w:cs="Times New Roman"/>
          <w:sz w:val="24"/>
          <w:szCs w:val="24"/>
        </w:rPr>
        <w:t xml:space="preserve"> processes and if necessary, drill down into low level data. The success of </w:t>
      </w:r>
      <w:r>
        <w:rPr>
          <w:rFonts w:ascii="Times New Roman" w:hAnsi="Times New Roman" w:cs="Times New Roman"/>
          <w:sz w:val="24"/>
          <w:szCs w:val="24"/>
        </w:rPr>
        <w:t xml:space="preserve">DRMS </w:t>
      </w:r>
      <w:r w:rsidRPr="00193491">
        <w:rPr>
          <w:rFonts w:ascii="Times New Roman" w:hAnsi="Times New Roman" w:cs="Times New Roman"/>
          <w:sz w:val="24"/>
          <w:szCs w:val="24"/>
        </w:rPr>
        <w:t xml:space="preserve">depends mostly on the </w:t>
      </w:r>
      <w:r>
        <w:rPr>
          <w:rFonts w:ascii="Times New Roman" w:hAnsi="Times New Roman" w:cs="Times New Roman"/>
          <w:sz w:val="24"/>
          <w:szCs w:val="24"/>
        </w:rPr>
        <w:t xml:space="preserve">proper </w:t>
      </w:r>
      <w:r w:rsidRPr="00193491">
        <w:rPr>
          <w:rFonts w:ascii="Times New Roman" w:hAnsi="Times New Roman" w:cs="Times New Roman"/>
          <w:sz w:val="24"/>
          <w:szCs w:val="24"/>
        </w:rPr>
        <w:t xml:space="preserve">selection of project metrics (key performance indicators) to monitor. In the past, this information was typically unavailable to senior managers, outside of attending a slide presentation, thumbing through massive activity and financial reports, or scrolling endlessly through screen-formatted reports. The benefits of </w:t>
      </w:r>
      <w:r>
        <w:rPr>
          <w:rFonts w:ascii="Times New Roman" w:hAnsi="Times New Roman" w:cs="Times New Roman"/>
          <w:sz w:val="24"/>
          <w:szCs w:val="24"/>
        </w:rPr>
        <w:t xml:space="preserve">DRMS </w:t>
      </w:r>
      <w:r w:rsidRPr="00193491">
        <w:rPr>
          <w:rFonts w:ascii="Times New Roman" w:hAnsi="Times New Roman" w:cs="Times New Roman"/>
          <w:sz w:val="24"/>
          <w:szCs w:val="24"/>
        </w:rPr>
        <w:t>are numerous</w:t>
      </w:r>
      <w:r>
        <w:rPr>
          <w:rFonts w:ascii="Times New Roman" w:hAnsi="Times New Roman" w:cs="Times New Roman"/>
          <w:sz w:val="24"/>
          <w:szCs w:val="24"/>
        </w:rPr>
        <w:t xml:space="preserve"> for project teams and partners at various level</w:t>
      </w:r>
      <w:r w:rsidRPr="00193491">
        <w:rPr>
          <w:rFonts w:ascii="Times New Roman" w:hAnsi="Times New Roman" w:cs="Times New Roman"/>
          <w:sz w:val="24"/>
          <w:szCs w:val="24"/>
        </w:rPr>
        <w:t>. The key is to have all activities contributing to the overall project success be connected so that all project functions can be monitored, and management is able to access the progress of each activity</w:t>
      </w:r>
      <w:r>
        <w:rPr>
          <w:rFonts w:ascii="Times New Roman" w:hAnsi="Times New Roman" w:cs="Times New Roman"/>
          <w:sz w:val="24"/>
          <w:szCs w:val="24"/>
        </w:rPr>
        <w:t xml:space="preserve"> </w:t>
      </w:r>
      <w:proofErr w:type="gramStart"/>
      <w:r>
        <w:rPr>
          <w:rFonts w:ascii="Times New Roman" w:hAnsi="Times New Roman" w:cs="Times New Roman"/>
          <w:sz w:val="24"/>
          <w:szCs w:val="24"/>
        </w:rPr>
        <w:t>et</w:t>
      </w:r>
      <w:proofErr w:type="gramEnd"/>
      <w:r>
        <w:rPr>
          <w:rFonts w:ascii="Times New Roman" w:hAnsi="Times New Roman" w:cs="Times New Roman"/>
          <w:sz w:val="24"/>
          <w:szCs w:val="24"/>
        </w:rPr>
        <w:t xml:space="preserve"> will</w:t>
      </w:r>
      <w:r w:rsidRPr="00193491">
        <w:rPr>
          <w:rFonts w:ascii="Times New Roman" w:hAnsi="Times New Roman" w:cs="Times New Roman"/>
          <w:sz w:val="24"/>
          <w:szCs w:val="24"/>
        </w:rPr>
        <w:t xml:space="preserve">. </w:t>
      </w:r>
      <w:proofErr w:type="gramStart"/>
      <w:r w:rsidRPr="00193491">
        <w:rPr>
          <w:rFonts w:ascii="Times New Roman" w:hAnsi="Times New Roman" w:cs="Times New Roman"/>
          <w:sz w:val="24"/>
          <w:szCs w:val="24"/>
        </w:rPr>
        <w:t>This is a type of executive information system that allows managers to gauge how well the project is performing.</w:t>
      </w:r>
      <w:proofErr w:type="gramEnd"/>
      <w:r w:rsidRPr="00193491">
        <w:rPr>
          <w:rFonts w:ascii="Times New Roman" w:hAnsi="Times New Roman" w:cs="Times New Roman"/>
          <w:sz w:val="24"/>
          <w:szCs w:val="24"/>
        </w:rPr>
        <w:t xml:space="preserve"> It allows the organization to capture and report specific data points from each activity within the project </w:t>
      </w:r>
      <w:proofErr w:type="gramStart"/>
      <w:r w:rsidRPr="00193491">
        <w:rPr>
          <w:rFonts w:ascii="Times New Roman" w:hAnsi="Times New Roman" w:cs="Times New Roman"/>
          <w:sz w:val="24"/>
          <w:szCs w:val="24"/>
        </w:rPr>
        <w:t>so as to</w:t>
      </w:r>
      <w:proofErr w:type="gramEnd"/>
      <w:r w:rsidRPr="00193491">
        <w:rPr>
          <w:rFonts w:ascii="Times New Roman" w:hAnsi="Times New Roman" w:cs="Times New Roman"/>
          <w:sz w:val="24"/>
          <w:szCs w:val="24"/>
        </w:rPr>
        <w:t xml:space="preserve"> provide a “snapshot “of performance. Managers can see key changes in their operations almost immediately and can take quick corrective action.</w:t>
      </w:r>
    </w:p>
    <w:p w14:paraId="41993576" w14:textId="77777777" w:rsidR="00764B6F" w:rsidRDefault="00764B6F" w:rsidP="00764B6F">
      <w:pPr>
        <w:pStyle w:val="NormalWeb"/>
        <w:spacing w:before="0" w:beforeAutospacing="0" w:after="165" w:afterAutospacing="0"/>
        <w:rPr>
          <w:rFonts w:ascii="Helvetica" w:hAnsi="Helvetica"/>
          <w:color w:val="575757"/>
          <w:sz w:val="24"/>
          <w:szCs w:val="24"/>
        </w:rPr>
      </w:pPr>
    </w:p>
    <w:p w14:paraId="2DA4CB0E" w14:textId="77777777" w:rsidR="00764B6F" w:rsidRDefault="00764B6F" w:rsidP="00764B6F">
      <w:pPr>
        <w:autoSpaceDE w:val="0"/>
        <w:autoSpaceDN w:val="0"/>
        <w:adjustRightInd w:val="0"/>
        <w:rPr>
          <w:rFonts w:ascii="Calibri-Bold" w:hAnsi="Calibri-Bold" w:cs="Calibri-Bold"/>
          <w:sz w:val="24"/>
          <w:szCs w:val="24"/>
        </w:rPr>
      </w:pPr>
    </w:p>
    <w:p w14:paraId="260EB41A" w14:textId="77777777" w:rsidR="00764B6F" w:rsidRPr="000B42D6" w:rsidRDefault="00764B6F" w:rsidP="00764B6F">
      <w:pPr>
        <w:pStyle w:val="Heading1"/>
        <w:spacing w:before="360" w:after="120" w:line="240" w:lineRule="auto"/>
        <w:ind w:left="720" w:hanging="360"/>
      </w:pPr>
      <w:bookmarkStart w:id="3" w:name="_Toc57477598"/>
      <w:r w:rsidRPr="000B42D6">
        <w:t xml:space="preserve">Digital data reporting and monitoring systems in the context </w:t>
      </w:r>
      <w:bookmarkEnd w:id="3"/>
      <w:r>
        <w:t>of the IGREENFIN GGW UP.</w:t>
      </w:r>
    </w:p>
    <w:p w14:paraId="1D1FFF06" w14:textId="77777777" w:rsidR="00764B6F" w:rsidRDefault="00764B6F" w:rsidP="00764B6F">
      <w:pPr>
        <w:autoSpaceDE w:val="0"/>
        <w:autoSpaceDN w:val="0"/>
        <w:adjustRightInd w:val="0"/>
        <w:rPr>
          <w:rFonts w:ascii="Calibri-Bold" w:hAnsi="Calibri-Bold" w:cs="Calibri-Bold"/>
          <w:sz w:val="24"/>
          <w:szCs w:val="24"/>
        </w:rPr>
      </w:pPr>
    </w:p>
    <w:p w14:paraId="6F8737C8" w14:textId="77777777" w:rsidR="00764B6F" w:rsidRPr="000B42D6" w:rsidRDefault="00764B6F" w:rsidP="00764B6F">
      <w:pPr>
        <w:autoSpaceDE w:val="0"/>
        <w:autoSpaceDN w:val="0"/>
        <w:adjustRightInd w:val="0"/>
        <w:spacing w:line="360" w:lineRule="auto"/>
        <w:jc w:val="both"/>
        <w:rPr>
          <w:rFonts w:ascii="Times New Roman" w:hAnsi="Times New Roman" w:cs="Times New Roman"/>
          <w:sz w:val="24"/>
          <w:szCs w:val="24"/>
        </w:rPr>
      </w:pPr>
      <w:r w:rsidRPr="000B42D6">
        <w:rPr>
          <w:rFonts w:ascii="Times New Roman" w:hAnsi="Times New Roman" w:cs="Times New Roman"/>
          <w:sz w:val="24"/>
          <w:szCs w:val="24"/>
        </w:rPr>
        <w:t xml:space="preserve">Digital data reporting and monitoring systems (DRMS) </w:t>
      </w:r>
      <w:r>
        <w:rPr>
          <w:rFonts w:ascii="Times New Roman" w:hAnsi="Times New Roman" w:cs="Times New Roman"/>
          <w:sz w:val="24"/>
          <w:szCs w:val="24"/>
        </w:rPr>
        <w:t xml:space="preserve">will be </w:t>
      </w:r>
      <w:r w:rsidRPr="000B42D6">
        <w:rPr>
          <w:rFonts w:ascii="Times New Roman" w:hAnsi="Times New Roman" w:cs="Times New Roman"/>
          <w:sz w:val="24"/>
          <w:szCs w:val="24"/>
        </w:rPr>
        <w:t xml:space="preserve">repositories designed and developed to collect, consolidate </w:t>
      </w:r>
      <w:r w:rsidRPr="000B42D6">
        <w:rPr>
          <w:rFonts w:ascii="Times New Roman" w:hAnsi="Times New Roman" w:cs="Times New Roman"/>
          <w:color w:val="000000"/>
          <w:sz w:val="24"/>
          <w:szCs w:val="24"/>
        </w:rPr>
        <w:t xml:space="preserve">treat, </w:t>
      </w:r>
      <w:proofErr w:type="spellStart"/>
      <w:r w:rsidRPr="000B42D6">
        <w:rPr>
          <w:rFonts w:ascii="Times New Roman" w:hAnsi="Times New Roman" w:cs="Times New Roman"/>
          <w:color w:val="000000"/>
          <w:sz w:val="24"/>
          <w:szCs w:val="24"/>
        </w:rPr>
        <w:t>analyze</w:t>
      </w:r>
      <w:proofErr w:type="spellEnd"/>
      <w:r w:rsidRPr="000B42D6">
        <w:rPr>
          <w:rFonts w:ascii="Times New Roman" w:hAnsi="Times New Roman" w:cs="Times New Roman"/>
          <w:color w:val="000000"/>
          <w:sz w:val="24"/>
          <w:szCs w:val="24"/>
        </w:rPr>
        <w:t xml:space="preserve"> and visualize data collected within the frame of project implementation. </w:t>
      </w:r>
      <w:proofErr w:type="gramStart"/>
      <w:r w:rsidRPr="000B42D6">
        <w:rPr>
          <w:rFonts w:ascii="Times New Roman" w:hAnsi="Times New Roman" w:cs="Times New Roman"/>
          <w:color w:val="000000"/>
          <w:sz w:val="24"/>
          <w:szCs w:val="24"/>
        </w:rPr>
        <w:t xml:space="preserve">Depending on project objectives and specificities, DRMS </w:t>
      </w:r>
      <w:r>
        <w:rPr>
          <w:rFonts w:ascii="Times New Roman" w:hAnsi="Times New Roman" w:cs="Times New Roman"/>
          <w:color w:val="000000"/>
          <w:sz w:val="24"/>
          <w:szCs w:val="24"/>
        </w:rPr>
        <w:t xml:space="preserve">will have the </w:t>
      </w:r>
      <w:r w:rsidRPr="000B42D6">
        <w:rPr>
          <w:rFonts w:ascii="Times New Roman" w:hAnsi="Times New Roman" w:cs="Times New Roman"/>
          <w:color w:val="000000"/>
          <w:sz w:val="24"/>
          <w:szCs w:val="24"/>
        </w:rPr>
        <w:t>potential to 1) enable d</w:t>
      </w:r>
      <w:r w:rsidRPr="000B42D6">
        <w:rPr>
          <w:rFonts w:ascii="Times New Roman" w:hAnsi="Times New Roman" w:cs="Times New Roman"/>
          <w:sz w:val="24"/>
          <w:szCs w:val="24"/>
        </w:rPr>
        <w:t xml:space="preserve">ata entry for regulated entities/projects/institutions, 2) review data, consolidate and </w:t>
      </w:r>
      <w:proofErr w:type="spellStart"/>
      <w:r w:rsidRPr="000B42D6">
        <w:rPr>
          <w:rFonts w:ascii="Times New Roman" w:hAnsi="Times New Roman" w:cs="Times New Roman"/>
          <w:sz w:val="24"/>
          <w:szCs w:val="24"/>
        </w:rPr>
        <w:t>analyze</w:t>
      </w:r>
      <w:proofErr w:type="spellEnd"/>
      <w:r w:rsidRPr="000B42D6">
        <w:rPr>
          <w:rFonts w:ascii="Times New Roman" w:hAnsi="Times New Roman" w:cs="Times New Roman"/>
          <w:sz w:val="24"/>
          <w:szCs w:val="24"/>
        </w:rPr>
        <w:t xml:space="preserve"> for categories of stakeholders based on interests, 3) increase data accuracy, completeness, and consistency, 4) centralize data collection, facilitate interaction between partners, regulate entities and verifiers, as well as efficient communication with key stakeholders, 5) track time series of project milestones and measure progress against targets and strategies, 6) visualize and share spatial outputs at various levels through dashboards and geoportals</w:t>
      </w:r>
      <w:proofErr w:type="gramEnd"/>
    </w:p>
    <w:p w14:paraId="3173F31C" w14:textId="77777777" w:rsidR="00764B6F" w:rsidRPr="000B42D6" w:rsidRDefault="00764B6F" w:rsidP="00764B6F">
      <w:pPr>
        <w:autoSpaceDE w:val="0"/>
        <w:autoSpaceDN w:val="0"/>
        <w:adjustRightInd w:val="0"/>
        <w:spacing w:line="360" w:lineRule="auto"/>
        <w:jc w:val="both"/>
        <w:rPr>
          <w:rFonts w:ascii="Times New Roman" w:hAnsi="Times New Roman" w:cs="Times New Roman"/>
          <w:sz w:val="24"/>
          <w:szCs w:val="24"/>
        </w:rPr>
      </w:pPr>
    </w:p>
    <w:p w14:paraId="484251F6" w14:textId="77777777" w:rsidR="00764B6F" w:rsidRPr="000B42D6" w:rsidRDefault="00764B6F" w:rsidP="00764B6F">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system will </w:t>
      </w:r>
      <w:r w:rsidRPr="000B42D6">
        <w:rPr>
          <w:rFonts w:ascii="Times New Roman" w:hAnsi="Times New Roman" w:cs="Times New Roman"/>
          <w:sz w:val="24"/>
          <w:szCs w:val="24"/>
        </w:rPr>
        <w:t xml:space="preserve">help project and </w:t>
      </w:r>
      <w:r>
        <w:rPr>
          <w:rFonts w:ascii="Times New Roman" w:hAnsi="Times New Roman" w:cs="Times New Roman"/>
          <w:sz w:val="24"/>
          <w:szCs w:val="24"/>
        </w:rPr>
        <w:t xml:space="preserve">partners </w:t>
      </w:r>
      <w:r w:rsidRPr="000B42D6">
        <w:rPr>
          <w:rFonts w:ascii="Times New Roman" w:hAnsi="Times New Roman" w:cs="Times New Roman"/>
          <w:sz w:val="24"/>
          <w:szCs w:val="24"/>
        </w:rPr>
        <w:t>demonstrate achievements, compliance, leadership, and transparency to shareholders and the public, as well as publicly track information such as emission reductions</w:t>
      </w:r>
      <w:r>
        <w:rPr>
          <w:rFonts w:ascii="Times New Roman" w:hAnsi="Times New Roman" w:cs="Times New Roman"/>
          <w:sz w:val="24"/>
          <w:szCs w:val="24"/>
        </w:rPr>
        <w:t xml:space="preserve"> and carbon stocks</w:t>
      </w:r>
      <w:r w:rsidRPr="000B42D6">
        <w:rPr>
          <w:rFonts w:ascii="Times New Roman" w:hAnsi="Times New Roman" w:cs="Times New Roman"/>
          <w:sz w:val="24"/>
          <w:szCs w:val="24"/>
        </w:rPr>
        <w:t>.</w:t>
      </w:r>
      <w:r>
        <w:rPr>
          <w:rFonts w:ascii="Times New Roman" w:hAnsi="Times New Roman" w:cs="Times New Roman"/>
          <w:sz w:val="24"/>
          <w:szCs w:val="24"/>
        </w:rPr>
        <w:t xml:space="preserve"> </w:t>
      </w:r>
      <w:r w:rsidRPr="000B42D6">
        <w:rPr>
          <w:rFonts w:ascii="Times New Roman" w:hAnsi="Times New Roman" w:cs="Times New Roman"/>
          <w:sz w:val="24"/>
          <w:szCs w:val="24"/>
        </w:rPr>
        <w:t xml:space="preserve">The systems </w:t>
      </w:r>
      <w:r>
        <w:rPr>
          <w:rFonts w:ascii="Times New Roman" w:hAnsi="Times New Roman" w:cs="Times New Roman"/>
          <w:sz w:val="24"/>
          <w:szCs w:val="24"/>
        </w:rPr>
        <w:t xml:space="preserve">will also </w:t>
      </w:r>
      <w:r w:rsidRPr="000B42D6">
        <w:rPr>
          <w:rFonts w:ascii="Times New Roman" w:hAnsi="Times New Roman" w:cs="Times New Roman"/>
          <w:sz w:val="24"/>
          <w:szCs w:val="24"/>
        </w:rPr>
        <w:t xml:space="preserve">be effective for government </w:t>
      </w:r>
      <w:r>
        <w:rPr>
          <w:rFonts w:ascii="Times New Roman" w:hAnsi="Times New Roman" w:cs="Times New Roman"/>
          <w:sz w:val="24"/>
          <w:szCs w:val="24"/>
        </w:rPr>
        <w:t xml:space="preserve">to </w:t>
      </w:r>
      <w:r w:rsidRPr="000B42D6">
        <w:rPr>
          <w:rFonts w:ascii="Times New Roman" w:hAnsi="Times New Roman" w:cs="Times New Roman"/>
          <w:sz w:val="24"/>
          <w:szCs w:val="24"/>
        </w:rPr>
        <w:t>advance to a paperless form of collecting emissions information, and secures more accurate, consistent data in a centralized repository.</w:t>
      </w:r>
      <w:r>
        <w:rPr>
          <w:rFonts w:ascii="Times New Roman" w:hAnsi="Times New Roman" w:cs="Times New Roman"/>
          <w:sz w:val="24"/>
          <w:szCs w:val="24"/>
        </w:rPr>
        <w:t xml:space="preserve"> </w:t>
      </w:r>
      <w:r w:rsidRPr="000B42D6">
        <w:rPr>
          <w:rFonts w:ascii="Times New Roman" w:hAnsi="Times New Roman" w:cs="Times New Roman"/>
          <w:sz w:val="24"/>
          <w:szCs w:val="24"/>
        </w:rPr>
        <w:t xml:space="preserve">Project stakeholders </w:t>
      </w:r>
      <w:r>
        <w:rPr>
          <w:rFonts w:ascii="Times New Roman" w:hAnsi="Times New Roman" w:cs="Times New Roman"/>
          <w:sz w:val="24"/>
          <w:szCs w:val="24"/>
        </w:rPr>
        <w:t xml:space="preserve">will </w:t>
      </w:r>
      <w:r w:rsidRPr="000B42D6">
        <w:rPr>
          <w:rFonts w:ascii="Times New Roman" w:hAnsi="Times New Roman" w:cs="Times New Roman"/>
          <w:sz w:val="24"/>
          <w:szCs w:val="24"/>
        </w:rPr>
        <w:t xml:space="preserve">have access to data more easily so they can make informed decisions about the projects and implementation partners. By disseminating information that is easily understood, these systems </w:t>
      </w:r>
      <w:r>
        <w:rPr>
          <w:rFonts w:ascii="Times New Roman" w:hAnsi="Times New Roman" w:cs="Times New Roman"/>
          <w:sz w:val="24"/>
          <w:szCs w:val="24"/>
        </w:rPr>
        <w:t xml:space="preserve">will </w:t>
      </w:r>
      <w:r w:rsidRPr="000B42D6">
        <w:rPr>
          <w:rFonts w:ascii="Times New Roman" w:hAnsi="Times New Roman" w:cs="Times New Roman"/>
          <w:sz w:val="24"/>
          <w:szCs w:val="24"/>
        </w:rPr>
        <w:t xml:space="preserve">contribute to empowering project partners and beneficiaries to function as informal evaluators and promote accountability to those being evaluated. </w:t>
      </w:r>
    </w:p>
    <w:p w14:paraId="334F2D93" w14:textId="77777777" w:rsidR="00764B6F" w:rsidRPr="000B42D6" w:rsidRDefault="00764B6F" w:rsidP="00764B6F">
      <w:pPr>
        <w:autoSpaceDE w:val="0"/>
        <w:autoSpaceDN w:val="0"/>
        <w:adjustRightInd w:val="0"/>
        <w:spacing w:line="360" w:lineRule="auto"/>
        <w:jc w:val="both"/>
        <w:rPr>
          <w:rFonts w:ascii="Times New Roman" w:hAnsi="Times New Roman" w:cs="Times New Roman"/>
          <w:sz w:val="24"/>
          <w:szCs w:val="24"/>
        </w:rPr>
      </w:pPr>
    </w:p>
    <w:p w14:paraId="7F9426C2" w14:textId="77777777" w:rsidR="00764B6F" w:rsidRPr="002560C2" w:rsidRDefault="00764B6F" w:rsidP="00764B6F">
      <w:pPr>
        <w:pStyle w:val="Heading1"/>
        <w:numPr>
          <w:ilvl w:val="0"/>
          <w:numId w:val="12"/>
        </w:numPr>
        <w:spacing w:before="360" w:after="120" w:line="240" w:lineRule="auto"/>
      </w:pPr>
      <w:bookmarkStart w:id="4" w:name="_Toc57477599"/>
      <w:r w:rsidRPr="002560C2">
        <w:t>Key considerations in designing and implementing digital data reporting and monitoring systems</w:t>
      </w:r>
      <w:bookmarkEnd w:id="4"/>
    </w:p>
    <w:p w14:paraId="719FCFD1" w14:textId="77777777" w:rsidR="00764B6F" w:rsidRDefault="00764B6F" w:rsidP="00764B6F">
      <w:pPr>
        <w:autoSpaceDE w:val="0"/>
        <w:autoSpaceDN w:val="0"/>
        <w:adjustRightInd w:val="0"/>
      </w:pPr>
    </w:p>
    <w:p w14:paraId="1AF48222" w14:textId="77777777" w:rsidR="00764B6F" w:rsidRPr="007545FD" w:rsidRDefault="00764B6F" w:rsidP="00764B6F">
      <w:pPr>
        <w:autoSpaceDE w:val="0"/>
        <w:autoSpaceDN w:val="0"/>
        <w:adjustRightInd w:val="0"/>
        <w:spacing w:line="360" w:lineRule="auto"/>
        <w:jc w:val="both"/>
        <w:rPr>
          <w:rFonts w:ascii="Times New Roman" w:hAnsi="Times New Roman" w:cs="Times New Roman"/>
          <w:sz w:val="24"/>
          <w:szCs w:val="24"/>
        </w:rPr>
      </w:pPr>
      <w:r w:rsidRPr="007545FD">
        <w:rPr>
          <w:rFonts w:ascii="Times New Roman" w:hAnsi="Times New Roman" w:cs="Times New Roman"/>
          <w:sz w:val="24"/>
          <w:szCs w:val="24"/>
        </w:rPr>
        <w:t xml:space="preserve">Putting in place a DRMS require the consideration of </w:t>
      </w:r>
      <w:r w:rsidRPr="007545FD">
        <w:rPr>
          <w:rFonts w:ascii="Times New Roman" w:hAnsi="Times New Roman" w:cs="Times New Roman"/>
          <w:color w:val="000000"/>
          <w:sz w:val="24"/>
          <w:szCs w:val="24"/>
        </w:rPr>
        <w:t xml:space="preserve">non-technology-related activities that underpin the development and implementation of an effective DRMS. There </w:t>
      </w:r>
      <w:r>
        <w:rPr>
          <w:rFonts w:ascii="Times New Roman" w:hAnsi="Times New Roman" w:cs="Times New Roman"/>
          <w:color w:val="000000"/>
          <w:sz w:val="24"/>
          <w:szCs w:val="24"/>
        </w:rPr>
        <w:t xml:space="preserve">will be a </w:t>
      </w:r>
      <w:r w:rsidRPr="007545FD">
        <w:rPr>
          <w:rFonts w:ascii="Times New Roman" w:hAnsi="Times New Roman" w:cs="Times New Roman"/>
          <w:color w:val="000000"/>
          <w:sz w:val="24"/>
          <w:szCs w:val="24"/>
        </w:rPr>
        <w:t>need to define the legal and regulatory framework for DRMS</w:t>
      </w:r>
      <w:r>
        <w:rPr>
          <w:rFonts w:ascii="Times New Roman" w:hAnsi="Times New Roman" w:cs="Times New Roman"/>
          <w:color w:val="000000"/>
          <w:sz w:val="24"/>
          <w:szCs w:val="24"/>
        </w:rPr>
        <w:t xml:space="preserve"> and </w:t>
      </w:r>
      <w:r w:rsidRPr="007545FD">
        <w:rPr>
          <w:rFonts w:ascii="Times New Roman" w:hAnsi="Times New Roman" w:cs="Times New Roman"/>
          <w:color w:val="000000"/>
          <w:sz w:val="24"/>
          <w:szCs w:val="24"/>
        </w:rPr>
        <w:t xml:space="preserve">establish the institutional framework for systems to provide proper governance and oversight. This will support effective communication among partners, ensure accountability and support system development, maintenance, and use, and data verification. Ensuring that the roles and responsibilities of each institution </w:t>
      </w:r>
      <w:proofErr w:type="gramStart"/>
      <w:r w:rsidRPr="007545FD">
        <w:rPr>
          <w:rFonts w:ascii="Times New Roman" w:hAnsi="Times New Roman" w:cs="Times New Roman"/>
          <w:color w:val="000000"/>
          <w:sz w:val="24"/>
          <w:szCs w:val="24"/>
        </w:rPr>
        <w:t>are clearly defined</w:t>
      </w:r>
      <w:proofErr w:type="gramEnd"/>
      <w:r w:rsidRPr="007545FD">
        <w:rPr>
          <w:rFonts w:ascii="Times New Roman" w:hAnsi="Times New Roman" w:cs="Times New Roman"/>
          <w:color w:val="000000"/>
          <w:sz w:val="24"/>
          <w:szCs w:val="24"/>
        </w:rPr>
        <w:t xml:space="preserve"> is essential in the instance of </w:t>
      </w:r>
      <w:proofErr w:type="spellStart"/>
      <w:r>
        <w:rPr>
          <w:rFonts w:ascii="Times New Roman" w:hAnsi="Times New Roman" w:cs="Times New Roman"/>
          <w:color w:val="000000"/>
          <w:sz w:val="24"/>
          <w:szCs w:val="24"/>
        </w:rPr>
        <w:t>multiparters</w:t>
      </w:r>
      <w:proofErr w:type="spellEnd"/>
      <w:r>
        <w:rPr>
          <w:rFonts w:ascii="Times New Roman" w:hAnsi="Times New Roman" w:cs="Times New Roman"/>
          <w:color w:val="000000"/>
          <w:sz w:val="24"/>
          <w:szCs w:val="24"/>
        </w:rPr>
        <w:t xml:space="preserve"> project</w:t>
      </w:r>
      <w:r w:rsidRPr="007545FD">
        <w:rPr>
          <w:rFonts w:ascii="Times New Roman" w:hAnsi="Times New Roman" w:cs="Times New Roman"/>
          <w:color w:val="000000"/>
          <w:sz w:val="24"/>
          <w:szCs w:val="24"/>
        </w:rPr>
        <w:t xml:space="preserve">. One other consideration is the </w:t>
      </w:r>
      <w:r>
        <w:rPr>
          <w:rFonts w:ascii="Times New Roman" w:hAnsi="Times New Roman" w:cs="Times New Roman"/>
          <w:color w:val="000000"/>
          <w:sz w:val="24"/>
          <w:szCs w:val="24"/>
        </w:rPr>
        <w:t>s</w:t>
      </w:r>
      <w:r w:rsidRPr="007545FD">
        <w:rPr>
          <w:rFonts w:ascii="Times New Roman" w:hAnsi="Times New Roman" w:cs="Times New Roman"/>
          <w:color w:val="000000"/>
          <w:sz w:val="24"/>
          <w:szCs w:val="24"/>
        </w:rPr>
        <w:t xml:space="preserve">takeholder engagement and consultation. The system put lots of emphasizes on the value of early and continued engagement with stakeholders, particularly reporters in each country. </w:t>
      </w:r>
      <w:proofErr w:type="gramStart"/>
      <w:r w:rsidRPr="007545FD">
        <w:rPr>
          <w:rFonts w:ascii="Times New Roman" w:hAnsi="Times New Roman" w:cs="Times New Roman"/>
          <w:color w:val="000000"/>
          <w:sz w:val="24"/>
          <w:szCs w:val="24"/>
        </w:rPr>
        <w:t>Stakeholder engagements are expected to improve system design and yield multiple benefits, including facilitating the development of a system that addresses national priorities and circumstances; obtaining early</w:t>
      </w:r>
      <w:r w:rsidRPr="007545FD">
        <w:rPr>
          <w:rFonts w:ascii="Times New Roman" w:hAnsi="Times New Roman" w:cs="Times New Roman"/>
          <w:sz w:val="24"/>
          <w:szCs w:val="24"/>
        </w:rPr>
        <w:t xml:space="preserve">  buy-in from and engagement with key user groups, such as reporters and verifiers; building capacity and improving preparedness within key user groups, ensuring fewer errors when data is entered into the system; and raising and maintaining public support.</w:t>
      </w:r>
      <w:proofErr w:type="gramEnd"/>
      <w:r w:rsidRPr="007545FD">
        <w:rPr>
          <w:rFonts w:ascii="Times New Roman" w:hAnsi="Times New Roman" w:cs="Times New Roman"/>
          <w:sz w:val="24"/>
          <w:szCs w:val="24"/>
        </w:rPr>
        <w:t xml:space="preserve"> Engaging stakeholders </w:t>
      </w:r>
      <w:proofErr w:type="gramStart"/>
      <w:r w:rsidRPr="007545FD">
        <w:rPr>
          <w:rFonts w:ascii="Times New Roman" w:hAnsi="Times New Roman" w:cs="Times New Roman"/>
          <w:sz w:val="24"/>
          <w:szCs w:val="24"/>
        </w:rPr>
        <w:t>is also expected</w:t>
      </w:r>
      <w:proofErr w:type="gramEnd"/>
      <w:r w:rsidRPr="007545FD">
        <w:rPr>
          <w:rFonts w:ascii="Times New Roman" w:hAnsi="Times New Roman" w:cs="Times New Roman"/>
          <w:sz w:val="24"/>
          <w:szCs w:val="24"/>
        </w:rPr>
        <w:t xml:space="preserve"> to gauge the system-specific needs and to solicit feedback on system functional components, provide user-specific feedback that can help to refine the system, and build familiarity with the system so that―once </w:t>
      </w:r>
      <w:r w:rsidRPr="007545FD">
        <w:rPr>
          <w:rFonts w:ascii="Times New Roman" w:hAnsi="Times New Roman" w:cs="Times New Roman"/>
          <w:sz w:val="24"/>
          <w:szCs w:val="24"/>
        </w:rPr>
        <w:lastRenderedPageBreak/>
        <w:t xml:space="preserve">the system is operational―users submit higher-quality data. The third consideration is the capacity building at various level to ensure that the system </w:t>
      </w:r>
      <w:proofErr w:type="gramStart"/>
      <w:r w:rsidRPr="007545FD">
        <w:rPr>
          <w:rFonts w:ascii="Times New Roman" w:hAnsi="Times New Roman" w:cs="Times New Roman"/>
          <w:sz w:val="24"/>
          <w:szCs w:val="24"/>
        </w:rPr>
        <w:t>is used</w:t>
      </w:r>
      <w:proofErr w:type="gramEnd"/>
      <w:r w:rsidRPr="007545FD">
        <w:rPr>
          <w:rFonts w:ascii="Times New Roman" w:hAnsi="Times New Roman" w:cs="Times New Roman"/>
          <w:sz w:val="24"/>
          <w:szCs w:val="24"/>
        </w:rPr>
        <w:t xml:space="preserve"> effectively and reduces user error</w:t>
      </w:r>
      <w:r>
        <w:rPr>
          <w:rFonts w:ascii="Times New Roman" w:hAnsi="Times New Roman" w:cs="Times New Roman"/>
          <w:sz w:val="24"/>
          <w:szCs w:val="24"/>
        </w:rPr>
        <w:t>s</w:t>
      </w:r>
      <w:r w:rsidRPr="007545FD">
        <w:rPr>
          <w:rFonts w:ascii="Times New Roman" w:hAnsi="Times New Roman" w:cs="Times New Roman"/>
          <w:sz w:val="24"/>
          <w:szCs w:val="24"/>
        </w:rPr>
        <w:t xml:space="preserve">. </w:t>
      </w:r>
      <w:r>
        <w:rPr>
          <w:rFonts w:ascii="Times New Roman" w:hAnsi="Times New Roman" w:cs="Times New Roman"/>
          <w:sz w:val="24"/>
          <w:szCs w:val="24"/>
        </w:rPr>
        <w:t>P</w:t>
      </w:r>
      <w:r w:rsidRPr="007545FD">
        <w:rPr>
          <w:rFonts w:ascii="Times New Roman" w:hAnsi="Times New Roman" w:cs="Times New Roman"/>
          <w:sz w:val="24"/>
          <w:szCs w:val="24"/>
        </w:rPr>
        <w:t xml:space="preserve">roviding support to and building the capacity of DRMS users are key to ensuring smooth reporting cycles and accurate data input. Available resources, reporting timeliness, and accuracy requirements are important considerations when determining the appropriate type and level of support and training activities. Options for user support include a help desk, dedicated telephone line or email address, and/or website; training options include user guides, frequently asked questions documents, in-person trainings, and webinars. Verifiers </w:t>
      </w:r>
      <w:proofErr w:type="gramStart"/>
      <w:r w:rsidRPr="007545FD">
        <w:rPr>
          <w:rFonts w:ascii="Times New Roman" w:hAnsi="Times New Roman" w:cs="Times New Roman"/>
          <w:sz w:val="24"/>
          <w:szCs w:val="24"/>
        </w:rPr>
        <w:t>should also be trained</w:t>
      </w:r>
      <w:proofErr w:type="gramEnd"/>
      <w:r w:rsidRPr="007545FD">
        <w:rPr>
          <w:rFonts w:ascii="Times New Roman" w:hAnsi="Times New Roman" w:cs="Times New Roman"/>
          <w:sz w:val="24"/>
          <w:szCs w:val="24"/>
        </w:rPr>
        <w:t xml:space="preserve"> in order to increase their understanding of how the system works and support the verification process. </w:t>
      </w:r>
    </w:p>
    <w:p w14:paraId="313119E9" w14:textId="77777777" w:rsidR="00764B6F" w:rsidRPr="003356EA" w:rsidRDefault="00764B6F" w:rsidP="00764B6F">
      <w:pPr>
        <w:autoSpaceDE w:val="0"/>
        <w:autoSpaceDN w:val="0"/>
        <w:adjustRightInd w:val="0"/>
        <w:spacing w:line="360" w:lineRule="auto"/>
        <w:jc w:val="both"/>
        <w:rPr>
          <w:rFonts w:ascii="Times New Roman" w:hAnsi="Times New Roman" w:cs="Times New Roman"/>
          <w:b/>
          <w:bCs/>
          <w:sz w:val="24"/>
          <w:szCs w:val="24"/>
        </w:rPr>
      </w:pPr>
    </w:p>
    <w:p w14:paraId="43BBC507" w14:textId="77777777" w:rsidR="00764B6F" w:rsidRDefault="00764B6F" w:rsidP="00764B6F">
      <w:pPr>
        <w:pStyle w:val="Heading1"/>
        <w:numPr>
          <w:ilvl w:val="0"/>
          <w:numId w:val="12"/>
        </w:numPr>
        <w:spacing w:before="360" w:after="120" w:line="240" w:lineRule="auto"/>
      </w:pPr>
      <w:bookmarkStart w:id="5" w:name="_Toc57477600"/>
      <w:r w:rsidRPr="003356EA">
        <w:t>The legal and regulatory frameworks that determine DRMS</w:t>
      </w:r>
      <w:bookmarkEnd w:id="5"/>
      <w:r w:rsidRPr="003356EA">
        <w:t xml:space="preserve"> </w:t>
      </w:r>
      <w:r>
        <w:t xml:space="preserve"> </w:t>
      </w:r>
    </w:p>
    <w:p w14:paraId="15827F07" w14:textId="77777777" w:rsidR="00764B6F" w:rsidRDefault="00764B6F" w:rsidP="00764B6F">
      <w:pPr>
        <w:autoSpaceDE w:val="0"/>
        <w:autoSpaceDN w:val="0"/>
        <w:adjustRightInd w:val="0"/>
      </w:pPr>
    </w:p>
    <w:p w14:paraId="4A4FEF15" w14:textId="77777777" w:rsidR="00764B6F" w:rsidRPr="003356EA" w:rsidRDefault="00764B6F" w:rsidP="00764B6F">
      <w:pPr>
        <w:autoSpaceDE w:val="0"/>
        <w:autoSpaceDN w:val="0"/>
        <w:adjustRightInd w:val="0"/>
        <w:spacing w:line="360" w:lineRule="auto"/>
        <w:jc w:val="both"/>
        <w:rPr>
          <w:rFonts w:ascii="Times New Roman" w:hAnsi="Times New Roman" w:cs="Times New Roman"/>
          <w:sz w:val="24"/>
          <w:szCs w:val="24"/>
        </w:rPr>
      </w:pPr>
      <w:r w:rsidRPr="003356EA">
        <w:rPr>
          <w:rFonts w:ascii="Times New Roman" w:hAnsi="Times New Roman" w:cs="Times New Roman"/>
          <w:sz w:val="24"/>
          <w:szCs w:val="24"/>
        </w:rPr>
        <w:t xml:space="preserve">The legal and regulatory frameworks will help frame the design and development of the DRMS. </w:t>
      </w:r>
    </w:p>
    <w:p w14:paraId="7793D3AA" w14:textId="77777777" w:rsidR="00764B6F" w:rsidRPr="003356EA" w:rsidRDefault="00764B6F" w:rsidP="00764B6F">
      <w:pPr>
        <w:autoSpaceDE w:val="0"/>
        <w:autoSpaceDN w:val="0"/>
        <w:adjustRightInd w:val="0"/>
        <w:spacing w:line="360" w:lineRule="auto"/>
        <w:jc w:val="both"/>
        <w:rPr>
          <w:rFonts w:ascii="Times New Roman" w:hAnsi="Times New Roman" w:cs="Times New Roman"/>
          <w:sz w:val="24"/>
          <w:szCs w:val="24"/>
        </w:rPr>
      </w:pPr>
      <w:proofErr w:type="gramStart"/>
      <w:r w:rsidRPr="003356EA">
        <w:rPr>
          <w:rFonts w:ascii="Times New Roman" w:hAnsi="Times New Roman" w:cs="Times New Roman"/>
          <w:sz w:val="24"/>
          <w:szCs w:val="24"/>
        </w:rPr>
        <w:t>The primary and enabling legislation, will broadly address overall intent, quality control (QC) and quality assurance (QA) (i.e., internal checks, audit requirements and verification approaches), data use, transparency, and disclosure (i.e., how will the data be used and who will access which information), data sensitivity and confidentiality, and the significance or value of reported data (which will be dependent on the policy objectives of a program).</w:t>
      </w:r>
      <w:proofErr w:type="gramEnd"/>
      <w:r w:rsidRPr="003356EA">
        <w:rPr>
          <w:rFonts w:ascii="Times New Roman" w:hAnsi="Times New Roman" w:cs="Times New Roman"/>
          <w:sz w:val="24"/>
          <w:szCs w:val="24"/>
        </w:rPr>
        <w:t xml:space="preserve"> These dictate key program design decisions that need to </w:t>
      </w:r>
      <w:proofErr w:type="gramStart"/>
      <w:r w:rsidRPr="003356EA">
        <w:rPr>
          <w:rFonts w:ascii="Times New Roman" w:hAnsi="Times New Roman" w:cs="Times New Roman"/>
          <w:sz w:val="24"/>
          <w:szCs w:val="24"/>
        </w:rPr>
        <w:t>be considered</w:t>
      </w:r>
      <w:proofErr w:type="gramEnd"/>
      <w:r w:rsidRPr="003356EA">
        <w:rPr>
          <w:rFonts w:ascii="Times New Roman" w:hAnsi="Times New Roman" w:cs="Times New Roman"/>
          <w:sz w:val="24"/>
          <w:szCs w:val="24"/>
        </w:rPr>
        <w:t xml:space="preserve"> in data system design.</w:t>
      </w:r>
      <w:r>
        <w:rPr>
          <w:rFonts w:ascii="Times New Roman" w:hAnsi="Times New Roman" w:cs="Times New Roman"/>
          <w:sz w:val="24"/>
          <w:szCs w:val="24"/>
        </w:rPr>
        <w:t xml:space="preserve"> </w:t>
      </w:r>
      <w:r w:rsidRPr="003356EA">
        <w:rPr>
          <w:rFonts w:ascii="Times New Roman" w:hAnsi="Times New Roman" w:cs="Times New Roman"/>
          <w:sz w:val="24"/>
          <w:szCs w:val="24"/>
        </w:rPr>
        <w:t>The legal and regulatory frameworks will also address specific roles and responsibilities/authorities of</w:t>
      </w:r>
      <w:r>
        <w:rPr>
          <w:rFonts w:ascii="Times New Roman" w:hAnsi="Times New Roman" w:cs="Times New Roman"/>
          <w:sz w:val="24"/>
          <w:szCs w:val="24"/>
        </w:rPr>
        <w:t xml:space="preserve"> </w:t>
      </w:r>
      <w:r w:rsidRPr="003356EA">
        <w:rPr>
          <w:rFonts w:ascii="Times New Roman" w:hAnsi="Times New Roman" w:cs="Times New Roman"/>
          <w:sz w:val="24"/>
          <w:szCs w:val="24"/>
        </w:rPr>
        <w:t xml:space="preserve">programs and regulations; however, the primary purpose of the regulation is to set standards for how to implement a </w:t>
      </w:r>
      <w:proofErr w:type="gramStart"/>
      <w:r w:rsidRPr="003356EA">
        <w:rPr>
          <w:rFonts w:ascii="Times New Roman" w:hAnsi="Times New Roman" w:cs="Times New Roman"/>
          <w:sz w:val="24"/>
          <w:szCs w:val="24"/>
        </w:rPr>
        <w:t>data reporting</w:t>
      </w:r>
      <w:proofErr w:type="gramEnd"/>
      <w:r w:rsidRPr="003356EA">
        <w:rPr>
          <w:rFonts w:ascii="Times New Roman" w:hAnsi="Times New Roman" w:cs="Times New Roman"/>
          <w:sz w:val="24"/>
          <w:szCs w:val="24"/>
        </w:rPr>
        <w:t xml:space="preserve"> program, and outline the specific monitoring, reporting, and verification protocols to be followed. </w:t>
      </w:r>
    </w:p>
    <w:p w14:paraId="7D2C1531" w14:textId="77777777" w:rsidR="00764B6F" w:rsidRPr="003356EA" w:rsidRDefault="00764B6F" w:rsidP="00764B6F">
      <w:pPr>
        <w:autoSpaceDE w:val="0"/>
        <w:autoSpaceDN w:val="0"/>
        <w:adjustRightInd w:val="0"/>
        <w:spacing w:line="360" w:lineRule="auto"/>
        <w:jc w:val="both"/>
        <w:rPr>
          <w:rFonts w:ascii="Times New Roman" w:hAnsi="Times New Roman" w:cs="Times New Roman"/>
          <w:sz w:val="24"/>
          <w:szCs w:val="24"/>
        </w:rPr>
      </w:pPr>
      <w:r w:rsidRPr="003356EA">
        <w:rPr>
          <w:rFonts w:ascii="Times New Roman" w:hAnsi="Times New Roman" w:cs="Times New Roman"/>
          <w:sz w:val="24"/>
          <w:szCs w:val="24"/>
        </w:rPr>
        <w:t xml:space="preserve">Since a </w:t>
      </w:r>
      <w:r>
        <w:rPr>
          <w:rFonts w:ascii="Times New Roman" w:hAnsi="Times New Roman" w:cs="Times New Roman"/>
          <w:sz w:val="24"/>
          <w:szCs w:val="24"/>
        </w:rPr>
        <w:t>D</w:t>
      </w:r>
      <w:r w:rsidRPr="003356EA">
        <w:rPr>
          <w:rFonts w:ascii="Times New Roman" w:hAnsi="Times New Roman" w:cs="Times New Roman"/>
          <w:sz w:val="24"/>
          <w:szCs w:val="24"/>
        </w:rPr>
        <w:t>RMS is an actualization of the project reporting guidance, establishing clear parameters, indicators, rules/guidelines, and processes that the system will support is an essential first step.</w:t>
      </w:r>
      <w:r>
        <w:rPr>
          <w:rFonts w:ascii="Times New Roman" w:hAnsi="Times New Roman" w:cs="Times New Roman"/>
          <w:sz w:val="24"/>
          <w:szCs w:val="24"/>
        </w:rPr>
        <w:t xml:space="preserve"> </w:t>
      </w:r>
    </w:p>
    <w:p w14:paraId="1F36037F" w14:textId="77777777" w:rsidR="00764B6F" w:rsidRPr="003356EA" w:rsidRDefault="00764B6F" w:rsidP="00764B6F">
      <w:pPr>
        <w:autoSpaceDE w:val="0"/>
        <w:autoSpaceDN w:val="0"/>
        <w:adjustRightInd w:val="0"/>
        <w:spacing w:line="360" w:lineRule="auto"/>
        <w:jc w:val="both"/>
        <w:rPr>
          <w:rFonts w:ascii="Times New Roman" w:hAnsi="Times New Roman" w:cs="Times New Roman"/>
          <w:sz w:val="24"/>
          <w:szCs w:val="24"/>
        </w:rPr>
      </w:pPr>
      <w:r w:rsidRPr="003356EA">
        <w:rPr>
          <w:rFonts w:ascii="Times New Roman" w:hAnsi="Times New Roman" w:cs="Times New Roman"/>
          <w:sz w:val="24"/>
          <w:szCs w:val="24"/>
        </w:rPr>
        <w:t xml:space="preserve">Design elements and decision points </w:t>
      </w:r>
      <w:r>
        <w:rPr>
          <w:rFonts w:ascii="Times New Roman" w:hAnsi="Times New Roman" w:cs="Times New Roman"/>
          <w:sz w:val="24"/>
          <w:szCs w:val="24"/>
        </w:rPr>
        <w:t>include</w:t>
      </w:r>
      <w:r w:rsidRPr="003356EA">
        <w:rPr>
          <w:rFonts w:ascii="Times New Roman" w:hAnsi="Times New Roman" w:cs="Times New Roman"/>
          <w:sz w:val="24"/>
          <w:szCs w:val="24"/>
        </w:rPr>
        <w:t>:</w:t>
      </w:r>
    </w:p>
    <w:p w14:paraId="7630DB00" w14:textId="77777777" w:rsidR="00764B6F" w:rsidRPr="003356EA" w:rsidRDefault="00764B6F" w:rsidP="00764B6F">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3356EA">
        <w:rPr>
          <w:rFonts w:ascii="Times New Roman" w:hAnsi="Times New Roman" w:cs="Times New Roman"/>
          <w:sz w:val="24"/>
          <w:szCs w:val="24"/>
        </w:rPr>
        <w:lastRenderedPageBreak/>
        <w:t>Defining coverage in terms of applicable entities and emissions sources and GHGs (who reports which emissions).</w:t>
      </w:r>
    </w:p>
    <w:p w14:paraId="4B4E9439" w14:textId="77777777" w:rsidR="00764B6F" w:rsidRPr="003356EA" w:rsidRDefault="00764B6F" w:rsidP="00764B6F">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3356EA">
        <w:rPr>
          <w:rFonts w:ascii="Times New Roman" w:hAnsi="Times New Roman" w:cs="Times New Roman"/>
          <w:sz w:val="24"/>
          <w:szCs w:val="24"/>
        </w:rPr>
        <w:t>Providing calculation methodologies for different emissions sources and data monitoring requirements (how to calculate and measure emissions).</w:t>
      </w:r>
    </w:p>
    <w:p w14:paraId="2099270D" w14:textId="77777777" w:rsidR="00764B6F" w:rsidRPr="003356EA" w:rsidRDefault="00764B6F" w:rsidP="00764B6F">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3356EA">
        <w:rPr>
          <w:rFonts w:ascii="Times New Roman" w:hAnsi="Times New Roman" w:cs="Times New Roman"/>
          <w:sz w:val="24"/>
          <w:szCs w:val="24"/>
        </w:rPr>
        <w:t>Determining reporting requirements and schedules (what to report and how often).</w:t>
      </w:r>
    </w:p>
    <w:p w14:paraId="2E7BD71E" w14:textId="77777777" w:rsidR="00764B6F" w:rsidRPr="003356EA" w:rsidRDefault="00764B6F" w:rsidP="00764B6F">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3356EA">
        <w:rPr>
          <w:rFonts w:ascii="Times New Roman" w:hAnsi="Times New Roman" w:cs="Times New Roman"/>
          <w:sz w:val="24"/>
          <w:szCs w:val="24"/>
        </w:rPr>
        <w:t xml:space="preserve">Developing reporting platforms and data disclosure rules (where to </w:t>
      </w:r>
      <w:proofErr w:type="gramStart"/>
      <w:r w:rsidRPr="003356EA">
        <w:rPr>
          <w:rFonts w:ascii="Times New Roman" w:hAnsi="Times New Roman" w:cs="Times New Roman"/>
          <w:sz w:val="24"/>
          <w:szCs w:val="24"/>
        </w:rPr>
        <w:t>report and who has access to reported information</w:t>
      </w:r>
      <w:proofErr w:type="gramEnd"/>
      <w:r w:rsidRPr="003356EA">
        <w:rPr>
          <w:rFonts w:ascii="Times New Roman" w:hAnsi="Times New Roman" w:cs="Times New Roman"/>
          <w:sz w:val="24"/>
          <w:szCs w:val="24"/>
        </w:rPr>
        <w:t>).</w:t>
      </w:r>
    </w:p>
    <w:p w14:paraId="5FF878FB" w14:textId="77777777" w:rsidR="00764B6F" w:rsidRPr="003356EA" w:rsidRDefault="00764B6F" w:rsidP="00764B6F">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3356EA">
        <w:rPr>
          <w:rFonts w:ascii="Times New Roman" w:hAnsi="Times New Roman" w:cs="Times New Roman"/>
          <w:sz w:val="24"/>
          <w:szCs w:val="24"/>
        </w:rPr>
        <w:t xml:space="preserve">Deciding on verification procedures for QA and control (who verifies what and how). </w:t>
      </w:r>
    </w:p>
    <w:p w14:paraId="5A462247" w14:textId="77777777" w:rsidR="00764B6F" w:rsidRPr="003356EA" w:rsidRDefault="00764B6F" w:rsidP="00764B6F">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3356EA">
        <w:rPr>
          <w:rFonts w:ascii="Times New Roman" w:hAnsi="Times New Roman" w:cs="Times New Roman"/>
          <w:sz w:val="24"/>
          <w:szCs w:val="24"/>
        </w:rPr>
        <w:t>Establishing enforcement rules (what measures to apply in case of noncompliance).</w:t>
      </w:r>
    </w:p>
    <w:p w14:paraId="4F9DE99D" w14:textId="77777777" w:rsidR="00764B6F" w:rsidRPr="003356EA" w:rsidRDefault="00764B6F" w:rsidP="00764B6F">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3356EA">
        <w:rPr>
          <w:rFonts w:ascii="Times New Roman" w:hAnsi="Times New Roman" w:cs="Times New Roman"/>
          <w:sz w:val="24"/>
          <w:szCs w:val="24"/>
        </w:rPr>
        <w:t xml:space="preserve">Determining which, if any, documents and reports are public and if this decision </w:t>
      </w:r>
      <w:proofErr w:type="gramStart"/>
      <w:r w:rsidRPr="003356EA">
        <w:rPr>
          <w:rFonts w:ascii="Times New Roman" w:hAnsi="Times New Roman" w:cs="Times New Roman"/>
          <w:sz w:val="24"/>
          <w:szCs w:val="24"/>
        </w:rPr>
        <w:t>is made</w:t>
      </w:r>
      <w:proofErr w:type="gramEnd"/>
      <w:r w:rsidRPr="003356EA">
        <w:rPr>
          <w:rFonts w:ascii="Times New Roman" w:hAnsi="Times New Roman" w:cs="Times New Roman"/>
          <w:sz w:val="24"/>
          <w:szCs w:val="24"/>
        </w:rPr>
        <w:t xml:space="preserve"> by the program or by the reporter. </w:t>
      </w:r>
    </w:p>
    <w:p w14:paraId="7818147B" w14:textId="77777777" w:rsidR="00764B6F" w:rsidRDefault="00764B6F" w:rsidP="00764B6F">
      <w:pPr>
        <w:autoSpaceDE w:val="0"/>
        <w:autoSpaceDN w:val="0"/>
        <w:adjustRightInd w:val="0"/>
        <w:spacing w:line="360" w:lineRule="auto"/>
        <w:jc w:val="both"/>
        <w:rPr>
          <w:rFonts w:ascii="Times New Roman" w:hAnsi="Times New Roman" w:cs="Times New Roman"/>
          <w:sz w:val="24"/>
          <w:szCs w:val="24"/>
        </w:rPr>
      </w:pPr>
    </w:p>
    <w:p w14:paraId="4ED6BAD4" w14:textId="77777777" w:rsidR="00764B6F" w:rsidRPr="003356EA" w:rsidRDefault="00764B6F" w:rsidP="00764B6F">
      <w:pPr>
        <w:autoSpaceDE w:val="0"/>
        <w:autoSpaceDN w:val="0"/>
        <w:adjustRightInd w:val="0"/>
        <w:spacing w:line="360" w:lineRule="auto"/>
        <w:jc w:val="both"/>
        <w:rPr>
          <w:rFonts w:ascii="Times New Roman" w:hAnsi="Times New Roman" w:cs="Times New Roman"/>
          <w:sz w:val="24"/>
          <w:szCs w:val="24"/>
        </w:rPr>
      </w:pPr>
      <w:r w:rsidRPr="003356EA">
        <w:rPr>
          <w:rFonts w:ascii="Times New Roman" w:hAnsi="Times New Roman" w:cs="Times New Roman"/>
          <w:sz w:val="24"/>
          <w:szCs w:val="24"/>
        </w:rPr>
        <w:t xml:space="preserve">Solidifying key decisions as part of the legal and regulatory frameworks for the </w:t>
      </w:r>
      <w:r>
        <w:rPr>
          <w:rFonts w:ascii="Times New Roman" w:hAnsi="Times New Roman" w:cs="Times New Roman"/>
          <w:sz w:val="24"/>
          <w:szCs w:val="24"/>
        </w:rPr>
        <w:t xml:space="preserve">DRMS </w:t>
      </w:r>
      <w:r w:rsidRPr="00E4562B">
        <w:rPr>
          <w:rFonts w:ascii="Times New Roman" w:hAnsi="Times New Roman" w:cs="Times New Roman"/>
          <w:sz w:val="24"/>
          <w:szCs w:val="24"/>
        </w:rPr>
        <w:t xml:space="preserve">in advance </w:t>
      </w:r>
      <w:r w:rsidRPr="003356EA">
        <w:rPr>
          <w:rFonts w:ascii="Times New Roman" w:hAnsi="Times New Roman" w:cs="Times New Roman"/>
          <w:sz w:val="24"/>
          <w:szCs w:val="24"/>
        </w:rPr>
        <w:t xml:space="preserve">of developing a data system is critical in terms of efficiency and outcomes. The design of various functional components of the tracking system (e.g., online calculations, QA and QC measures, public reporting) are directly related to the reporting and verification guidance of the program that the system is being designed to support. </w:t>
      </w:r>
      <w:r>
        <w:rPr>
          <w:rFonts w:ascii="Times New Roman" w:hAnsi="Times New Roman" w:cs="Times New Roman"/>
          <w:sz w:val="24"/>
          <w:szCs w:val="24"/>
        </w:rPr>
        <w:t xml:space="preserve"> </w:t>
      </w:r>
      <w:r w:rsidRPr="003356EA">
        <w:rPr>
          <w:rFonts w:ascii="Times New Roman" w:hAnsi="Times New Roman" w:cs="Times New Roman"/>
          <w:sz w:val="24"/>
          <w:szCs w:val="24"/>
        </w:rPr>
        <w:t>When developing the regulatory guidance and protocols for the DRMS, the following decision points will shape key inputs into the system design and development process:</w:t>
      </w:r>
    </w:p>
    <w:p w14:paraId="1ECA3281"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 xml:space="preserve">Program coverage and scope: What sectors </w:t>
      </w:r>
      <w:proofErr w:type="gramStart"/>
      <w:r w:rsidRPr="00E4562B">
        <w:rPr>
          <w:rFonts w:ascii="Times New Roman" w:hAnsi="Times New Roman" w:cs="Times New Roman"/>
          <w:sz w:val="24"/>
          <w:szCs w:val="24"/>
        </w:rPr>
        <w:t>are covered</w:t>
      </w:r>
      <w:proofErr w:type="gramEnd"/>
      <w:r w:rsidRPr="00E4562B">
        <w:rPr>
          <w:rFonts w:ascii="Times New Roman" w:hAnsi="Times New Roman" w:cs="Times New Roman"/>
          <w:sz w:val="24"/>
          <w:szCs w:val="24"/>
        </w:rPr>
        <w:t xml:space="preserve"> under the program in each country and are there specified reporting or program inclusion thresholds.</w:t>
      </w:r>
    </w:p>
    <w:p w14:paraId="4E005062"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 xml:space="preserve">Level of reporting: </w:t>
      </w:r>
      <w:proofErr w:type="gramStart"/>
      <w:r w:rsidRPr="00E4562B">
        <w:rPr>
          <w:rFonts w:ascii="Times New Roman" w:hAnsi="Times New Roman" w:cs="Times New Roman"/>
          <w:sz w:val="24"/>
          <w:szCs w:val="24"/>
        </w:rPr>
        <w:t>Is data reported</w:t>
      </w:r>
      <w:proofErr w:type="gramEnd"/>
      <w:r w:rsidRPr="00E4562B">
        <w:rPr>
          <w:rFonts w:ascii="Times New Roman" w:hAnsi="Times New Roman" w:cs="Times New Roman"/>
          <w:sz w:val="24"/>
          <w:szCs w:val="24"/>
        </w:rPr>
        <w:t xml:space="preserve"> at the project level or country levels? </w:t>
      </w:r>
    </w:p>
    <w:p w14:paraId="7D18B16A"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 xml:space="preserve">Data types and formats: What types of data </w:t>
      </w:r>
      <w:proofErr w:type="gramStart"/>
      <w:r w:rsidRPr="00E4562B">
        <w:rPr>
          <w:rFonts w:ascii="Times New Roman" w:hAnsi="Times New Roman" w:cs="Times New Roman"/>
          <w:sz w:val="24"/>
          <w:szCs w:val="24"/>
        </w:rPr>
        <w:t>are required to be collected</w:t>
      </w:r>
      <w:proofErr w:type="gramEnd"/>
      <w:r w:rsidRPr="00E4562B">
        <w:rPr>
          <w:rFonts w:ascii="Times New Roman" w:hAnsi="Times New Roman" w:cs="Times New Roman"/>
          <w:sz w:val="24"/>
          <w:szCs w:val="24"/>
        </w:rPr>
        <w:t>? What are the methods and tools for data collection? What units of measure and conversion factors are required?</w:t>
      </w:r>
    </w:p>
    <w:p w14:paraId="375B2C57"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Calculation methodologies: What methodologies are required, and which emission factors (e.g., Intergovernmental Panel on Climate Change (IPCC) default emissions factors or country-specific), carbon contents of fuel and raw materials, and global warming potentials (GWPs) are specified?</w:t>
      </w:r>
    </w:p>
    <w:p w14:paraId="3FC0D0C2"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Data accuracy: How accurate does the data need to meet the project objective? What verification and QA/QC approaches are required to ensure the level of accuracy?</w:t>
      </w:r>
    </w:p>
    <w:p w14:paraId="6315836F"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lastRenderedPageBreak/>
        <w:t>Consistency: Are consistent carbon stocks or GHG calculation methodologies required?</w:t>
      </w:r>
    </w:p>
    <w:p w14:paraId="4B6014D0"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 xml:space="preserve">Multiple objectives/adaptability: Do multiple policy objectives need to </w:t>
      </w:r>
      <w:proofErr w:type="gramStart"/>
      <w:r w:rsidRPr="00E4562B">
        <w:rPr>
          <w:rFonts w:ascii="Times New Roman" w:hAnsi="Times New Roman" w:cs="Times New Roman"/>
          <w:sz w:val="24"/>
          <w:szCs w:val="24"/>
        </w:rPr>
        <w:t>be met</w:t>
      </w:r>
      <w:proofErr w:type="gramEnd"/>
      <w:r w:rsidRPr="00E4562B">
        <w:rPr>
          <w:rFonts w:ascii="Times New Roman" w:hAnsi="Times New Roman" w:cs="Times New Roman"/>
          <w:sz w:val="24"/>
          <w:szCs w:val="24"/>
        </w:rPr>
        <w:t xml:space="preserve"> through one program, and are there different data collection requirements to meet these different objectives?</w:t>
      </w:r>
    </w:p>
    <w:p w14:paraId="400B4116"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Frequency: At what frequency does data need to be provided to meet the stated policy objective(s) (e.g., quarterly, annually)?</w:t>
      </w:r>
    </w:p>
    <w:p w14:paraId="0ACCB473"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Access: Which users may need access to what data?</w:t>
      </w:r>
    </w:p>
    <w:p w14:paraId="6A334FE1"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 xml:space="preserve">Confidentiality: Is there any information being collected that should be kept confidential? What is the level of public access to data </w:t>
      </w:r>
      <w:proofErr w:type="gramStart"/>
      <w:r w:rsidRPr="00E4562B">
        <w:rPr>
          <w:rFonts w:ascii="Times New Roman" w:hAnsi="Times New Roman" w:cs="Times New Roman"/>
          <w:sz w:val="24"/>
          <w:szCs w:val="24"/>
        </w:rPr>
        <w:t>being collected</w:t>
      </w:r>
      <w:proofErr w:type="gramEnd"/>
      <w:r w:rsidRPr="00E4562B">
        <w:rPr>
          <w:rFonts w:ascii="Times New Roman" w:hAnsi="Times New Roman" w:cs="Times New Roman"/>
          <w:sz w:val="24"/>
          <w:szCs w:val="24"/>
        </w:rPr>
        <w:t xml:space="preserve">? </w:t>
      </w:r>
    </w:p>
    <w:p w14:paraId="4D8C5C1B"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 xml:space="preserve">Security: how to ensure the security of the data collected? </w:t>
      </w:r>
    </w:p>
    <w:p w14:paraId="1CB64AD5" w14:textId="77777777" w:rsidR="00764B6F" w:rsidRPr="00E4562B"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4562B">
        <w:rPr>
          <w:rFonts w:ascii="Times New Roman" w:hAnsi="Times New Roman" w:cs="Times New Roman"/>
          <w:sz w:val="24"/>
          <w:szCs w:val="24"/>
        </w:rPr>
        <w:t>Flexibility: Are changes in policies or regulations expected?</w:t>
      </w:r>
    </w:p>
    <w:p w14:paraId="18618ABF" w14:textId="77777777" w:rsidR="00764B6F" w:rsidRDefault="00764B6F" w:rsidP="00764B6F">
      <w:pPr>
        <w:pStyle w:val="Heading1"/>
        <w:numPr>
          <w:ilvl w:val="0"/>
          <w:numId w:val="12"/>
        </w:numPr>
        <w:spacing w:before="360" w:after="120" w:line="240" w:lineRule="auto"/>
      </w:pPr>
      <w:bookmarkStart w:id="6" w:name="_Toc57477601"/>
      <w:r>
        <w:t>Establishing the Institutional Framework and clearly defined institutional roles and responsibilities</w:t>
      </w:r>
      <w:bookmarkEnd w:id="6"/>
    </w:p>
    <w:p w14:paraId="71149228" w14:textId="77777777" w:rsidR="00764B6F" w:rsidRPr="00111C26"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3D380164" w14:textId="77777777" w:rsidR="00764B6F" w:rsidRPr="00111C26"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111C26">
        <w:rPr>
          <w:rFonts w:ascii="Times New Roman" w:hAnsi="Times New Roman" w:cs="Times New Roman"/>
          <w:color w:val="000000"/>
          <w:sz w:val="24"/>
          <w:szCs w:val="24"/>
        </w:rPr>
        <w:t>Prior to its implementation, the project will</w:t>
      </w:r>
      <w:r>
        <w:rPr>
          <w:rFonts w:ascii="Times New Roman" w:hAnsi="Times New Roman" w:cs="Times New Roman"/>
          <w:color w:val="000000"/>
          <w:sz w:val="24"/>
          <w:szCs w:val="24"/>
        </w:rPr>
        <w:t xml:space="preserve"> 1) a</w:t>
      </w:r>
      <w:r w:rsidRPr="00111C26">
        <w:rPr>
          <w:rFonts w:ascii="Times New Roman" w:hAnsi="Times New Roman" w:cs="Times New Roman"/>
          <w:color w:val="000000"/>
          <w:sz w:val="24"/>
          <w:szCs w:val="24"/>
        </w:rPr>
        <w:t xml:space="preserve">ssess the capacity of existing institutions (including related data systems) and the legal framework they support. </w:t>
      </w:r>
      <w:proofErr w:type="gramStart"/>
      <w:r w:rsidRPr="00111C26">
        <w:rPr>
          <w:rFonts w:ascii="Times New Roman" w:hAnsi="Times New Roman" w:cs="Times New Roman"/>
          <w:color w:val="000000"/>
          <w:sz w:val="24"/>
          <w:szCs w:val="24"/>
        </w:rPr>
        <w:t>These institutions could include agencies that are currently collecting information on non-GHG air pollutants, compiling GHG national inventories, or administering existing voluntary GHG reporting programs at the national and subnational levels</w:t>
      </w:r>
      <w:r>
        <w:rPr>
          <w:rFonts w:ascii="Times New Roman" w:hAnsi="Times New Roman" w:cs="Times New Roman"/>
          <w:color w:val="000000"/>
          <w:sz w:val="24"/>
          <w:szCs w:val="24"/>
        </w:rPr>
        <w:t>; 2) e</w:t>
      </w:r>
      <w:r w:rsidRPr="00111C26">
        <w:rPr>
          <w:rFonts w:ascii="Times New Roman" w:hAnsi="Times New Roman" w:cs="Times New Roman"/>
          <w:color w:val="000000"/>
          <w:sz w:val="24"/>
          <w:szCs w:val="24"/>
        </w:rPr>
        <w:t>valuate which established legal and institutional frameworks could align and, where possible, seek to leverage technical capacity, expertise, and available resources</w:t>
      </w:r>
      <w:r>
        <w:rPr>
          <w:rFonts w:ascii="Times New Roman" w:hAnsi="Times New Roman" w:cs="Times New Roman"/>
          <w:color w:val="000000"/>
          <w:sz w:val="24"/>
          <w:szCs w:val="24"/>
        </w:rPr>
        <w:t xml:space="preserve"> and 3) e</w:t>
      </w:r>
      <w:r w:rsidRPr="00111C26">
        <w:rPr>
          <w:rFonts w:ascii="Times New Roman" w:hAnsi="Times New Roman" w:cs="Times New Roman"/>
          <w:color w:val="000000"/>
          <w:sz w:val="24"/>
          <w:szCs w:val="24"/>
        </w:rPr>
        <w:t>stablish the roles and responsibilities of all relevant institutions, if shared ownership is possible.</w:t>
      </w:r>
      <w:proofErr w:type="gramEnd"/>
      <w:r>
        <w:rPr>
          <w:rFonts w:ascii="Times New Roman" w:hAnsi="Times New Roman" w:cs="Times New Roman"/>
          <w:color w:val="000000"/>
          <w:sz w:val="24"/>
          <w:szCs w:val="24"/>
        </w:rPr>
        <w:t xml:space="preserve"> </w:t>
      </w:r>
      <w:r w:rsidRPr="00111C26">
        <w:rPr>
          <w:rFonts w:ascii="Times New Roman" w:hAnsi="Times New Roman" w:cs="Times New Roman"/>
          <w:color w:val="000000"/>
          <w:sz w:val="24"/>
          <w:szCs w:val="24"/>
        </w:rPr>
        <w:t>Clearly defining the roles and responsibilities of each institution will be critical. Establishing a framework for DRMS governance and oversight will support effective communication, ensure accountability and support system development, maintenance, and use.</w:t>
      </w:r>
    </w:p>
    <w:p w14:paraId="289A32B8" w14:textId="77777777" w:rsidR="00764B6F" w:rsidRPr="00111C26"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3E988B12" w14:textId="77777777" w:rsidR="00764B6F" w:rsidRDefault="00764B6F" w:rsidP="00764B6F">
      <w:pPr>
        <w:autoSpaceDE w:val="0"/>
        <w:autoSpaceDN w:val="0"/>
        <w:adjustRightInd w:val="0"/>
        <w:rPr>
          <w:color w:val="000000"/>
        </w:rPr>
      </w:pPr>
    </w:p>
    <w:p w14:paraId="7D1BFD4A" w14:textId="77777777" w:rsidR="00764B6F" w:rsidRPr="00FE5B19" w:rsidRDefault="00764B6F" w:rsidP="00764B6F">
      <w:pPr>
        <w:pStyle w:val="Heading1"/>
        <w:numPr>
          <w:ilvl w:val="0"/>
          <w:numId w:val="12"/>
        </w:numPr>
        <w:spacing w:before="360" w:after="120" w:line="240" w:lineRule="auto"/>
        <w:rPr>
          <w:rFonts w:cs="Times New Roman"/>
          <w:szCs w:val="24"/>
        </w:rPr>
      </w:pPr>
      <w:bookmarkStart w:id="7" w:name="_Toc57477602"/>
      <w:r w:rsidRPr="00FE5B19">
        <w:rPr>
          <w:rFonts w:cs="Times New Roman"/>
          <w:szCs w:val="24"/>
        </w:rPr>
        <w:t>Collaboration with existing data management system</w:t>
      </w:r>
      <w:bookmarkEnd w:id="7"/>
    </w:p>
    <w:p w14:paraId="35D0F239" w14:textId="77777777" w:rsidR="00764B6F" w:rsidRPr="001A52A0" w:rsidRDefault="00764B6F" w:rsidP="00764B6F">
      <w:pPr>
        <w:autoSpaceDE w:val="0"/>
        <w:autoSpaceDN w:val="0"/>
        <w:adjustRightInd w:val="0"/>
        <w:rPr>
          <w:rFonts w:ascii="Times New Roman" w:hAnsi="Times New Roman" w:cs="Times New Roman"/>
          <w:sz w:val="24"/>
          <w:szCs w:val="24"/>
        </w:rPr>
      </w:pPr>
    </w:p>
    <w:p w14:paraId="2BE955BE" w14:textId="77777777" w:rsidR="00764B6F" w:rsidRPr="001A52A0" w:rsidRDefault="00764B6F" w:rsidP="00764B6F">
      <w:pPr>
        <w:autoSpaceDE w:val="0"/>
        <w:autoSpaceDN w:val="0"/>
        <w:adjustRightInd w:val="0"/>
        <w:spacing w:line="360" w:lineRule="auto"/>
        <w:jc w:val="both"/>
        <w:rPr>
          <w:rFonts w:ascii="Times New Roman" w:hAnsi="Times New Roman" w:cs="Times New Roman"/>
          <w:sz w:val="24"/>
          <w:szCs w:val="24"/>
        </w:rPr>
      </w:pPr>
      <w:r w:rsidRPr="001A52A0">
        <w:rPr>
          <w:rFonts w:ascii="Times New Roman" w:hAnsi="Times New Roman" w:cs="Times New Roman"/>
          <w:sz w:val="24"/>
          <w:szCs w:val="24"/>
        </w:rPr>
        <w:lastRenderedPageBreak/>
        <w:t xml:space="preserve">For the </w:t>
      </w:r>
      <w:r>
        <w:rPr>
          <w:rFonts w:ascii="Times New Roman" w:hAnsi="Times New Roman" w:cs="Times New Roman"/>
          <w:sz w:val="24"/>
          <w:szCs w:val="24"/>
        </w:rPr>
        <w:t>IGREENFIN phase 1 programme</w:t>
      </w:r>
      <w:r w:rsidRPr="001A52A0">
        <w:rPr>
          <w:rFonts w:ascii="Times New Roman" w:hAnsi="Times New Roman" w:cs="Times New Roman"/>
          <w:sz w:val="24"/>
          <w:szCs w:val="24"/>
        </w:rPr>
        <w:t xml:space="preserve">, the project will explore in each participating country the existing data collection mechanisms in place to support various policies. Some of these systems may have been put in place by the government to have oversight of various environmental problems (e.g. pollution control, energy systems, GHG emission) reporting programs and systems, and therefore could give opportunity for synergies. Collaboration between government ministries, pollution control, energy and climate/carbon departments or agencies will be beneficial for the implementation of the DRMS, given the increasing imperative to collect corporate/facility-level data and the potential opportunity to leverage existing expertise and infrastructure—it is not always necessary to “reinvent the wheel.” </w:t>
      </w:r>
    </w:p>
    <w:p w14:paraId="318B161E" w14:textId="77777777" w:rsidR="00764B6F" w:rsidRPr="001A52A0" w:rsidRDefault="00764B6F" w:rsidP="00764B6F">
      <w:pPr>
        <w:autoSpaceDE w:val="0"/>
        <w:autoSpaceDN w:val="0"/>
        <w:adjustRightInd w:val="0"/>
        <w:spacing w:line="360" w:lineRule="auto"/>
        <w:jc w:val="both"/>
        <w:rPr>
          <w:rFonts w:ascii="Times New Roman" w:hAnsi="Times New Roman" w:cs="Times New Roman"/>
          <w:sz w:val="24"/>
          <w:szCs w:val="24"/>
        </w:rPr>
      </w:pPr>
      <w:proofErr w:type="gramStart"/>
      <w:r w:rsidRPr="001A52A0">
        <w:rPr>
          <w:rFonts w:ascii="Times New Roman" w:hAnsi="Times New Roman" w:cs="Times New Roman"/>
          <w:sz w:val="24"/>
          <w:szCs w:val="24"/>
        </w:rPr>
        <w:t>Existing data collection systems and databases within the climate and environment arena in the participating count</w:t>
      </w:r>
      <w:r w:rsidR="00B41405">
        <w:rPr>
          <w:rFonts w:ascii="Times New Roman" w:hAnsi="Times New Roman" w:cs="Times New Roman"/>
          <w:sz w:val="24"/>
          <w:szCs w:val="24"/>
        </w:rPr>
        <w:t>r</w:t>
      </w:r>
      <w:r w:rsidRPr="001A52A0">
        <w:rPr>
          <w:rFonts w:ascii="Times New Roman" w:hAnsi="Times New Roman" w:cs="Times New Roman"/>
          <w:sz w:val="24"/>
          <w:szCs w:val="24"/>
        </w:rPr>
        <w:t xml:space="preserve">ies may include 1) non-GHG/criteria air pollutant databases collected on non-GHG or criteria air pollutants (such as PM, ground-level ozone, carbon monoxide, </w:t>
      </w:r>
      <w:proofErr w:type="spellStart"/>
      <w:r w:rsidRPr="001A52A0">
        <w:rPr>
          <w:rFonts w:ascii="Times New Roman" w:hAnsi="Times New Roman" w:cs="Times New Roman"/>
          <w:sz w:val="24"/>
          <w:szCs w:val="24"/>
        </w:rPr>
        <w:t>sulfur</w:t>
      </w:r>
      <w:proofErr w:type="spellEnd"/>
      <w:r w:rsidRPr="001A52A0">
        <w:rPr>
          <w:rFonts w:ascii="Times New Roman" w:hAnsi="Times New Roman" w:cs="Times New Roman"/>
          <w:sz w:val="24"/>
          <w:szCs w:val="24"/>
        </w:rPr>
        <w:t xml:space="preserve"> oxides, nitrogen oxides,</w:t>
      </w:r>
      <w:r>
        <w:rPr>
          <w:rFonts w:ascii="Times New Roman" w:hAnsi="Times New Roman" w:cs="Times New Roman"/>
          <w:sz w:val="24"/>
          <w:szCs w:val="24"/>
        </w:rPr>
        <w:t xml:space="preserve"> </w:t>
      </w:r>
      <w:r w:rsidRPr="001A52A0">
        <w:rPr>
          <w:rFonts w:ascii="Times New Roman" w:hAnsi="Times New Roman" w:cs="Times New Roman"/>
          <w:sz w:val="24"/>
          <w:szCs w:val="24"/>
        </w:rPr>
        <w:t>and lead) because they are regulated under air quality standards; 2) energy databases collected on energy production and consumption data in centralized databases, 3) data management systems and registries related to GHG policies that support a range of GHG policies and actions, such as national GHG inventories under the UNFCCC, the Nationally Appropriate Mitigation Actions (NAMA) Registry operated by the UNFCCC Secretariat for developing countries to register domestic actions to reduce GHG emissions, or carbon asset registries supp</w:t>
      </w:r>
      <w:r w:rsidR="00B41405">
        <w:rPr>
          <w:rFonts w:ascii="Times New Roman" w:hAnsi="Times New Roman" w:cs="Times New Roman"/>
          <w:sz w:val="24"/>
          <w:szCs w:val="24"/>
        </w:rPr>
        <w:t>orting market-based mechanisms.</w:t>
      </w:r>
      <w:proofErr w:type="gramEnd"/>
      <w:r w:rsidR="00B41405">
        <w:rPr>
          <w:rFonts w:ascii="Times New Roman" w:hAnsi="Times New Roman" w:cs="Times New Roman"/>
          <w:sz w:val="24"/>
          <w:szCs w:val="24"/>
        </w:rPr>
        <w:t xml:space="preserve"> This system will only monitor the emission reduction from biomass and does not include emission reduction from small-scale irrigation or small stock.</w:t>
      </w:r>
    </w:p>
    <w:p w14:paraId="3FDC4A4D" w14:textId="77777777" w:rsidR="00764B6F" w:rsidRDefault="00764B6F" w:rsidP="00764B6F">
      <w:pPr>
        <w:autoSpaceDE w:val="0"/>
        <w:autoSpaceDN w:val="0"/>
        <w:adjustRightInd w:val="0"/>
        <w:rPr>
          <w:color w:val="000000"/>
        </w:rPr>
      </w:pPr>
    </w:p>
    <w:p w14:paraId="011B37CE" w14:textId="77777777" w:rsidR="00764B6F" w:rsidRPr="00B45F8D" w:rsidRDefault="00764B6F" w:rsidP="00764B6F">
      <w:pPr>
        <w:pStyle w:val="Heading1"/>
        <w:numPr>
          <w:ilvl w:val="0"/>
          <w:numId w:val="12"/>
        </w:numPr>
        <w:spacing w:before="360" w:after="120" w:line="360" w:lineRule="auto"/>
      </w:pPr>
      <w:bookmarkStart w:id="8" w:name="_Toc57477603"/>
      <w:r w:rsidRPr="00B45F8D">
        <w:t xml:space="preserve">Key steps </w:t>
      </w:r>
      <w:r>
        <w:t xml:space="preserve">for the development and implementation of the </w:t>
      </w:r>
      <w:r w:rsidRPr="00B45F8D">
        <w:t>DRMR</w:t>
      </w:r>
      <w:bookmarkEnd w:id="8"/>
      <w:r w:rsidRPr="00B45F8D">
        <w:t xml:space="preserve"> </w:t>
      </w:r>
    </w:p>
    <w:p w14:paraId="0C38866C" w14:textId="77777777" w:rsidR="00764B6F" w:rsidRPr="00B45F8D"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B45F8D">
        <w:rPr>
          <w:rFonts w:ascii="Times New Roman" w:hAnsi="Times New Roman" w:cs="Times New Roman"/>
          <w:color w:val="000000"/>
          <w:sz w:val="24"/>
          <w:szCs w:val="24"/>
        </w:rPr>
        <w:t xml:space="preserve">The development and the implementation of the DRMS is made up of key </w:t>
      </w:r>
      <w:proofErr w:type="gramStart"/>
      <w:r w:rsidRPr="00B45F8D">
        <w:rPr>
          <w:rFonts w:ascii="Times New Roman" w:hAnsi="Times New Roman" w:cs="Times New Roman"/>
          <w:color w:val="000000"/>
          <w:sz w:val="24"/>
          <w:szCs w:val="24"/>
        </w:rPr>
        <w:t>8</w:t>
      </w:r>
      <w:proofErr w:type="gramEnd"/>
      <w:r w:rsidRPr="00B45F8D">
        <w:rPr>
          <w:rFonts w:ascii="Times New Roman" w:hAnsi="Times New Roman" w:cs="Times New Roman"/>
          <w:color w:val="000000"/>
          <w:sz w:val="24"/>
          <w:szCs w:val="24"/>
        </w:rPr>
        <w:t xml:space="preserve"> interconnected steps to ensure its proper functionalities and efficiency. The key steps that illustrate the main decision points </w:t>
      </w:r>
      <w:proofErr w:type="gramStart"/>
      <w:r w:rsidRPr="00B45F8D">
        <w:rPr>
          <w:rFonts w:ascii="Times New Roman" w:hAnsi="Times New Roman" w:cs="Times New Roman"/>
          <w:color w:val="000000"/>
          <w:sz w:val="24"/>
          <w:szCs w:val="24"/>
        </w:rPr>
        <w:t>are:</w:t>
      </w:r>
      <w:proofErr w:type="gramEnd"/>
      <w:r w:rsidRPr="00B45F8D">
        <w:rPr>
          <w:rFonts w:ascii="Times New Roman" w:hAnsi="Times New Roman" w:cs="Times New Roman"/>
          <w:color w:val="000000"/>
          <w:sz w:val="24"/>
          <w:szCs w:val="24"/>
        </w:rPr>
        <w:t xml:space="preserve"> Step 1: Gathering and </w:t>
      </w:r>
      <w:proofErr w:type="spellStart"/>
      <w:r w:rsidRPr="00B45F8D">
        <w:rPr>
          <w:rFonts w:ascii="Times New Roman" w:hAnsi="Times New Roman" w:cs="Times New Roman"/>
          <w:color w:val="000000"/>
          <w:sz w:val="24"/>
          <w:szCs w:val="24"/>
        </w:rPr>
        <w:t>analyzing</w:t>
      </w:r>
      <w:proofErr w:type="spellEnd"/>
      <w:r w:rsidRPr="00B45F8D">
        <w:rPr>
          <w:rFonts w:ascii="Times New Roman" w:hAnsi="Times New Roman" w:cs="Times New Roman"/>
          <w:color w:val="000000"/>
          <w:sz w:val="24"/>
          <w:szCs w:val="24"/>
        </w:rPr>
        <w:t xml:space="preserve"> system requirements; Step 2: Developing functional requirements; Step 3: Deciding on in-house development or outsourcing; Step 4: Developing technical requirements; Step 5: Developing the software; Step 6: Integrating the system; Step 7: Testing and QA and Step 8: Deploying and launching the system. A brief description of each step </w:t>
      </w:r>
      <w:proofErr w:type="gramStart"/>
      <w:r w:rsidRPr="00B45F8D">
        <w:rPr>
          <w:rFonts w:ascii="Times New Roman" w:hAnsi="Times New Roman" w:cs="Times New Roman"/>
          <w:color w:val="000000"/>
          <w:sz w:val="24"/>
          <w:szCs w:val="24"/>
        </w:rPr>
        <w:t>is presented</w:t>
      </w:r>
      <w:proofErr w:type="gramEnd"/>
      <w:r w:rsidRPr="00B45F8D">
        <w:rPr>
          <w:rFonts w:ascii="Times New Roman" w:hAnsi="Times New Roman" w:cs="Times New Roman"/>
          <w:color w:val="000000"/>
          <w:sz w:val="24"/>
          <w:szCs w:val="24"/>
        </w:rPr>
        <w:t xml:space="preserve"> below. </w:t>
      </w:r>
    </w:p>
    <w:p w14:paraId="6F8993A2" w14:textId="77777777" w:rsidR="00764B6F" w:rsidRPr="002D6678" w:rsidRDefault="00764B6F" w:rsidP="00764B6F">
      <w:pPr>
        <w:autoSpaceDE w:val="0"/>
        <w:autoSpaceDN w:val="0"/>
        <w:adjustRightInd w:val="0"/>
        <w:jc w:val="both"/>
        <w:rPr>
          <w:rFonts w:ascii="Times New Roman" w:hAnsi="Times New Roman" w:cs="Times New Roman"/>
          <w:sz w:val="24"/>
          <w:szCs w:val="24"/>
        </w:rPr>
      </w:pPr>
    </w:p>
    <w:p w14:paraId="0BF18E40" w14:textId="77777777" w:rsidR="00764B6F" w:rsidRPr="00744D9C" w:rsidRDefault="00764B6F" w:rsidP="00764B6F">
      <w:pPr>
        <w:pStyle w:val="Heading2"/>
        <w:jc w:val="both"/>
      </w:pPr>
      <w:bookmarkStart w:id="9" w:name="_Toc57477604"/>
      <w:r>
        <w:t>7</w:t>
      </w:r>
      <w:r w:rsidRPr="00744D9C">
        <w:t xml:space="preserve">.1 Step 1: Gathering and </w:t>
      </w:r>
      <w:proofErr w:type="spellStart"/>
      <w:r w:rsidRPr="00744D9C">
        <w:t>Analyzing</w:t>
      </w:r>
      <w:proofErr w:type="spellEnd"/>
      <w:r w:rsidRPr="00744D9C">
        <w:t xml:space="preserve"> System Requirements</w:t>
      </w:r>
      <w:bookmarkEnd w:id="9"/>
    </w:p>
    <w:p w14:paraId="4CEAE7C5"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744D9C">
        <w:rPr>
          <w:rFonts w:ascii="Times New Roman" w:hAnsi="Times New Roman" w:cs="Times New Roman"/>
          <w:color w:val="000000"/>
          <w:sz w:val="24"/>
          <w:szCs w:val="24"/>
        </w:rPr>
        <w:t xml:space="preserve">Before initiating software development, it is important to understand and clearly articulate what </w:t>
      </w:r>
      <w:proofErr w:type="gramStart"/>
      <w:r w:rsidRPr="00744D9C">
        <w:rPr>
          <w:rFonts w:ascii="Times New Roman" w:hAnsi="Times New Roman" w:cs="Times New Roman"/>
          <w:color w:val="000000"/>
          <w:sz w:val="24"/>
          <w:szCs w:val="24"/>
        </w:rPr>
        <w:t>is being built</w:t>
      </w:r>
      <w:proofErr w:type="gramEnd"/>
      <w:r w:rsidRPr="00744D9C">
        <w:rPr>
          <w:rFonts w:ascii="Times New Roman" w:hAnsi="Times New Roman" w:cs="Times New Roman"/>
          <w:color w:val="000000"/>
          <w:sz w:val="24"/>
          <w:szCs w:val="24"/>
        </w:rPr>
        <w:t xml:space="preserve">, and to ensure that the system supports and is aligned with the objectives of the project. Gathering and </w:t>
      </w:r>
      <w:proofErr w:type="spellStart"/>
      <w:r w:rsidRPr="00744D9C">
        <w:rPr>
          <w:rFonts w:ascii="Times New Roman" w:hAnsi="Times New Roman" w:cs="Times New Roman"/>
          <w:color w:val="000000"/>
          <w:sz w:val="24"/>
          <w:szCs w:val="24"/>
        </w:rPr>
        <w:t>analyzing</w:t>
      </w:r>
      <w:proofErr w:type="spellEnd"/>
      <w:r w:rsidRPr="00744D9C">
        <w:rPr>
          <w:rFonts w:ascii="Times New Roman" w:hAnsi="Times New Roman" w:cs="Times New Roman"/>
          <w:color w:val="000000"/>
          <w:sz w:val="24"/>
          <w:szCs w:val="24"/>
        </w:rPr>
        <w:t xml:space="preserve"> system requirements is a critical first step in this process. Considerations in the requirements gathering process may include:</w:t>
      </w:r>
    </w:p>
    <w:p w14:paraId="6ACA4515" w14:textId="77777777" w:rsidR="00764B6F" w:rsidRPr="00FE5B19"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FE5B19">
        <w:rPr>
          <w:rFonts w:ascii="Times New Roman" w:hAnsi="Times New Roman" w:cs="Times New Roman"/>
          <w:color w:val="000000"/>
          <w:sz w:val="24"/>
          <w:szCs w:val="24"/>
        </w:rPr>
        <w:t>Analyzing</w:t>
      </w:r>
      <w:proofErr w:type="spellEnd"/>
      <w:r w:rsidRPr="00FE5B19">
        <w:rPr>
          <w:rFonts w:ascii="Times New Roman" w:hAnsi="Times New Roman" w:cs="Times New Roman"/>
          <w:color w:val="000000"/>
          <w:sz w:val="24"/>
          <w:szCs w:val="24"/>
        </w:rPr>
        <w:t xml:space="preserve"> relevant regulation(s) and legislation that will inform the system’s functionality, and the applicability of those to various types of users. </w:t>
      </w:r>
    </w:p>
    <w:p w14:paraId="6CC932A2" w14:textId="77777777" w:rsidR="00764B6F" w:rsidRPr="00FE5B19"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r w:rsidRPr="00FE5B19">
        <w:rPr>
          <w:rFonts w:ascii="Times New Roman" w:hAnsi="Times New Roman" w:cs="Times New Roman"/>
          <w:color w:val="000000"/>
          <w:sz w:val="24"/>
          <w:szCs w:val="24"/>
        </w:rPr>
        <w:t xml:space="preserve">Consideration of anticipated regulatory changes that could </w:t>
      </w:r>
      <w:proofErr w:type="gramStart"/>
      <w:r w:rsidRPr="00FE5B19">
        <w:rPr>
          <w:rFonts w:ascii="Times New Roman" w:hAnsi="Times New Roman" w:cs="Times New Roman"/>
          <w:color w:val="000000"/>
          <w:sz w:val="24"/>
          <w:szCs w:val="24"/>
        </w:rPr>
        <w:t>impact</w:t>
      </w:r>
      <w:proofErr w:type="gramEnd"/>
      <w:r w:rsidRPr="00FE5B19">
        <w:rPr>
          <w:rFonts w:ascii="Times New Roman" w:hAnsi="Times New Roman" w:cs="Times New Roman"/>
          <w:color w:val="000000"/>
          <w:sz w:val="24"/>
          <w:szCs w:val="24"/>
        </w:rPr>
        <w:t xml:space="preserve"> the program: To ensure the system and requirements documents are as responsive as possible to the evolving regulatory environment, it is important to include information on potential changes, such as changing thresholds, additional sectors, additional gases, etc. </w:t>
      </w:r>
    </w:p>
    <w:p w14:paraId="7DA8625D" w14:textId="77777777" w:rsidR="00764B6F" w:rsidRPr="00FE5B19"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FE5B19">
        <w:rPr>
          <w:rFonts w:ascii="Times New Roman" w:hAnsi="Times New Roman" w:cs="Times New Roman"/>
          <w:sz w:val="24"/>
          <w:szCs w:val="24"/>
        </w:rPr>
        <w:t>Future linkages with other jurisdictions: Future linkages can be enabled by aligning GHG reporting program design decisions, e.g., sector definitions; reporting thresholds; level of reporting (facility- or source-level); similar data types and formats (UOMs), metrics, conversion factors; calculation methodologies, including values for default emission factors5 and GWPs; and, common standards for verification. These considerations can then feed into the requirements for the DRMS.</w:t>
      </w:r>
    </w:p>
    <w:p w14:paraId="3FD2912E" w14:textId="77777777" w:rsidR="00764B6F" w:rsidRPr="00FE5B19"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FE5B19">
        <w:rPr>
          <w:rFonts w:ascii="Times New Roman" w:hAnsi="Times New Roman" w:cs="Times New Roman"/>
          <w:sz w:val="24"/>
          <w:szCs w:val="24"/>
        </w:rPr>
        <w:t xml:space="preserve">Gathering input from relevant stakeholders: Surveying potential users of the system (e.g., regulators, reporters, verification bodies) on their needs and challenges can provide key inputs into system design. </w:t>
      </w:r>
    </w:p>
    <w:p w14:paraId="0C18743F" w14:textId="77777777" w:rsidR="00764B6F" w:rsidRPr="00FE5B19"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FE5B19">
        <w:rPr>
          <w:rFonts w:ascii="Times New Roman" w:hAnsi="Times New Roman" w:cs="Times New Roman"/>
          <w:sz w:val="24"/>
          <w:szCs w:val="24"/>
        </w:rPr>
        <w:t xml:space="preserve">Research and analysis of similar systems: </w:t>
      </w:r>
      <w:proofErr w:type="spellStart"/>
      <w:r w:rsidRPr="00FE5B19">
        <w:rPr>
          <w:rFonts w:ascii="Times New Roman" w:hAnsi="Times New Roman" w:cs="Times New Roman"/>
          <w:sz w:val="24"/>
          <w:szCs w:val="24"/>
        </w:rPr>
        <w:t>Analyzing</w:t>
      </w:r>
      <w:proofErr w:type="spellEnd"/>
      <w:r w:rsidRPr="00FE5B19">
        <w:rPr>
          <w:rFonts w:ascii="Times New Roman" w:hAnsi="Times New Roman" w:cs="Times New Roman"/>
          <w:sz w:val="24"/>
          <w:szCs w:val="24"/>
        </w:rPr>
        <w:t xml:space="preserve"> similar systems can yield valuable information on a range of best practices and lessons learned from those with experience in DRMS. </w:t>
      </w:r>
    </w:p>
    <w:p w14:paraId="213042E5" w14:textId="77777777" w:rsidR="00764B6F" w:rsidRPr="00FE5B19"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FE5B19">
        <w:rPr>
          <w:rFonts w:ascii="Times New Roman" w:hAnsi="Times New Roman" w:cs="Times New Roman"/>
          <w:sz w:val="24"/>
          <w:szCs w:val="24"/>
        </w:rPr>
        <w:t xml:space="preserve">Assessing existing data systems for re-purposing: In some instances, it may be possible to leverage or re-purpose existing data management systems when building a new system. This may have several benefits, including lowering costs related to software development and licensing, potentially increasing speed to market, leveraging in-house capacity, and reducing the need for capacity-building among reporters (if they are already familiar with the system). </w:t>
      </w:r>
    </w:p>
    <w:p w14:paraId="538312E6" w14:textId="77777777" w:rsidR="00764B6F" w:rsidRPr="00E116A0"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116A0">
        <w:rPr>
          <w:rFonts w:ascii="Times New Roman" w:hAnsi="Times New Roman" w:cs="Times New Roman"/>
          <w:sz w:val="24"/>
          <w:szCs w:val="24"/>
        </w:rPr>
        <w:t xml:space="preserve">Assessing data exchange and integration needs: In some cases, it may be desirable to build a data management system that can exchange data with another system, such as a non-GHG pollutant system or an energy management or fuel tracking system, which </w:t>
      </w:r>
      <w:r w:rsidRPr="00E116A0">
        <w:rPr>
          <w:rFonts w:ascii="Times New Roman" w:hAnsi="Times New Roman" w:cs="Times New Roman"/>
          <w:sz w:val="24"/>
          <w:szCs w:val="24"/>
        </w:rPr>
        <w:lastRenderedPageBreak/>
        <w:t xml:space="preserve">may already contain much of the data needed to produce GHG emissions inventories. DRMS </w:t>
      </w:r>
      <w:proofErr w:type="gramStart"/>
      <w:r w:rsidRPr="00E116A0">
        <w:rPr>
          <w:rFonts w:ascii="Times New Roman" w:hAnsi="Times New Roman" w:cs="Times New Roman"/>
          <w:sz w:val="24"/>
          <w:szCs w:val="24"/>
        </w:rPr>
        <w:t>will be built</w:t>
      </w:r>
      <w:proofErr w:type="gramEnd"/>
      <w:r w:rsidRPr="00E116A0">
        <w:rPr>
          <w:rFonts w:ascii="Times New Roman" w:hAnsi="Times New Roman" w:cs="Times New Roman"/>
          <w:sz w:val="24"/>
          <w:szCs w:val="24"/>
        </w:rPr>
        <w:t xml:space="preserve"> to allow for the automated exchange of data from these existing data sets via interchanges such as application programming interfaces (APIs), XML feeds, or other web services. In order for this exchange to be successful, it needs to </w:t>
      </w:r>
      <w:proofErr w:type="gramStart"/>
      <w:r w:rsidRPr="00E116A0">
        <w:rPr>
          <w:rFonts w:ascii="Times New Roman" w:hAnsi="Times New Roman" w:cs="Times New Roman"/>
          <w:sz w:val="24"/>
          <w:szCs w:val="24"/>
        </w:rPr>
        <w:t>be well defined</w:t>
      </w:r>
      <w:proofErr w:type="gramEnd"/>
      <w:r w:rsidRPr="00E116A0">
        <w:rPr>
          <w:rFonts w:ascii="Times New Roman" w:hAnsi="Times New Roman" w:cs="Times New Roman"/>
          <w:sz w:val="24"/>
          <w:szCs w:val="24"/>
        </w:rPr>
        <w:t xml:space="preserve"> from the outset. Failure to plan and define data exchanges may result in data appearing in the wrong field, data failing to reach the destination database, or a host of other data errors.</w:t>
      </w:r>
    </w:p>
    <w:p w14:paraId="6678D4DF" w14:textId="77777777" w:rsidR="00764B6F" w:rsidRPr="00E116A0" w:rsidRDefault="00764B6F" w:rsidP="00764B6F">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E116A0">
        <w:rPr>
          <w:rFonts w:ascii="Times New Roman" w:hAnsi="Times New Roman" w:cs="Times New Roman"/>
          <w:sz w:val="24"/>
          <w:szCs w:val="24"/>
        </w:rPr>
        <w:t xml:space="preserve">Prototyping: Prototyping is the process of developing and testing initial screen shots, system appearance, user experience, or functionality with stakeholders </w:t>
      </w:r>
      <w:proofErr w:type="gramStart"/>
      <w:r w:rsidRPr="00E116A0">
        <w:rPr>
          <w:rFonts w:ascii="Times New Roman" w:hAnsi="Times New Roman" w:cs="Times New Roman"/>
          <w:sz w:val="24"/>
          <w:szCs w:val="24"/>
        </w:rPr>
        <w:t>to further refine</w:t>
      </w:r>
      <w:proofErr w:type="gramEnd"/>
      <w:r w:rsidRPr="00E116A0">
        <w:rPr>
          <w:rFonts w:ascii="Times New Roman" w:hAnsi="Times New Roman" w:cs="Times New Roman"/>
          <w:sz w:val="24"/>
          <w:szCs w:val="24"/>
        </w:rPr>
        <w:t xml:space="preserve"> the system requirements. Ideally, there will be several iterations of early prototyping and user feedback to inform subsequent decisions on the system’s functional requirements.</w:t>
      </w:r>
    </w:p>
    <w:p w14:paraId="448B6E9D" w14:textId="77777777" w:rsidR="00764B6F" w:rsidRPr="00744D9C" w:rsidRDefault="00764B6F" w:rsidP="00764B6F">
      <w:pPr>
        <w:autoSpaceDE w:val="0"/>
        <w:autoSpaceDN w:val="0"/>
        <w:adjustRightInd w:val="0"/>
        <w:spacing w:line="360" w:lineRule="auto"/>
        <w:jc w:val="both"/>
        <w:rPr>
          <w:rFonts w:ascii="Times New Roman" w:hAnsi="Times New Roman" w:cs="Times New Roman"/>
          <w:sz w:val="24"/>
          <w:szCs w:val="24"/>
        </w:rPr>
      </w:pPr>
    </w:p>
    <w:p w14:paraId="341F63B0" w14:textId="77777777" w:rsidR="00764B6F" w:rsidRPr="00744D9C" w:rsidRDefault="00764B6F" w:rsidP="00764B6F">
      <w:pPr>
        <w:autoSpaceDE w:val="0"/>
        <w:autoSpaceDN w:val="0"/>
        <w:adjustRightInd w:val="0"/>
        <w:spacing w:line="360" w:lineRule="auto"/>
        <w:jc w:val="both"/>
        <w:rPr>
          <w:rFonts w:ascii="Times New Roman" w:hAnsi="Times New Roman" w:cs="Times New Roman"/>
          <w:sz w:val="24"/>
          <w:szCs w:val="24"/>
        </w:rPr>
      </w:pPr>
    </w:p>
    <w:p w14:paraId="33402AEF" w14:textId="77777777" w:rsidR="00764B6F" w:rsidRPr="00744D9C" w:rsidRDefault="00764B6F" w:rsidP="00764B6F">
      <w:pPr>
        <w:pStyle w:val="Heading2"/>
        <w:jc w:val="both"/>
      </w:pPr>
      <w:bookmarkStart w:id="10" w:name="_Toc57477605"/>
      <w:r>
        <w:t>7</w:t>
      </w:r>
      <w:r w:rsidRPr="00744D9C">
        <w:t>.2 Step 2: Developing Functional Requirements</w:t>
      </w:r>
      <w:bookmarkEnd w:id="10"/>
    </w:p>
    <w:p w14:paraId="3FBBDE0D"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744D9C">
        <w:rPr>
          <w:rFonts w:ascii="Times New Roman" w:hAnsi="Times New Roman" w:cs="Times New Roman"/>
          <w:color w:val="000000"/>
          <w:sz w:val="24"/>
          <w:szCs w:val="24"/>
        </w:rPr>
        <w:t xml:space="preserve">Once system requirements are gathered and </w:t>
      </w:r>
      <w:proofErr w:type="spellStart"/>
      <w:r w:rsidRPr="00744D9C">
        <w:rPr>
          <w:rFonts w:ascii="Times New Roman" w:hAnsi="Times New Roman" w:cs="Times New Roman"/>
          <w:color w:val="000000"/>
          <w:sz w:val="24"/>
          <w:szCs w:val="24"/>
        </w:rPr>
        <w:t>analyzed</w:t>
      </w:r>
      <w:proofErr w:type="spellEnd"/>
      <w:r w:rsidRPr="00744D9C">
        <w:rPr>
          <w:rFonts w:ascii="Times New Roman" w:hAnsi="Times New Roman" w:cs="Times New Roman"/>
          <w:color w:val="000000"/>
          <w:sz w:val="24"/>
          <w:szCs w:val="24"/>
        </w:rPr>
        <w:t>, detailed functional requirements can be</w:t>
      </w:r>
    </w:p>
    <w:p w14:paraId="254280A6"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roofErr w:type="gramStart"/>
      <w:r w:rsidRPr="00744D9C">
        <w:rPr>
          <w:rFonts w:ascii="Times New Roman" w:hAnsi="Times New Roman" w:cs="Times New Roman"/>
          <w:color w:val="000000"/>
          <w:sz w:val="24"/>
          <w:szCs w:val="24"/>
        </w:rPr>
        <w:t>developed</w:t>
      </w:r>
      <w:proofErr w:type="gramEnd"/>
      <w:r w:rsidRPr="00744D9C">
        <w:rPr>
          <w:rFonts w:ascii="Times New Roman" w:hAnsi="Times New Roman" w:cs="Times New Roman"/>
          <w:color w:val="000000"/>
          <w:sz w:val="24"/>
          <w:szCs w:val="24"/>
        </w:rPr>
        <w:t xml:space="preserve">. Defining the functional requirements of the DRMS in advance of development will yield a number of benefits, including: 1) helping to inform the “build” or “buy” decision on the development of the system, 2) reducing implementation risks. 3) </w:t>
      </w:r>
      <w:proofErr w:type="gramStart"/>
      <w:r w:rsidRPr="00744D9C">
        <w:rPr>
          <w:rFonts w:ascii="Times New Roman" w:hAnsi="Times New Roman" w:cs="Times New Roman"/>
          <w:color w:val="000000"/>
          <w:sz w:val="24"/>
          <w:szCs w:val="24"/>
        </w:rPr>
        <w:t>lowering</w:t>
      </w:r>
      <w:proofErr w:type="gramEnd"/>
      <w:r w:rsidRPr="00744D9C">
        <w:rPr>
          <w:rFonts w:ascii="Times New Roman" w:hAnsi="Times New Roman" w:cs="Times New Roman"/>
          <w:color w:val="000000"/>
          <w:sz w:val="24"/>
          <w:szCs w:val="24"/>
        </w:rPr>
        <w:t xml:space="preserve"> development costs, leading to the delivery of an end product that matches policy, user, and other requirements.</w:t>
      </w:r>
    </w:p>
    <w:p w14:paraId="034E37AD"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6ABA9361" w14:textId="77777777" w:rsidR="00764B6F" w:rsidRPr="00744D9C" w:rsidRDefault="00764B6F" w:rsidP="00764B6F">
      <w:pPr>
        <w:pStyle w:val="Heading2"/>
        <w:jc w:val="both"/>
      </w:pPr>
      <w:bookmarkStart w:id="11" w:name="_Toc57477606"/>
      <w:r>
        <w:t>7</w:t>
      </w:r>
      <w:r w:rsidRPr="00744D9C">
        <w:t>.3 Step 3: Making the Decision on the type of system to be developed</w:t>
      </w:r>
      <w:bookmarkEnd w:id="11"/>
    </w:p>
    <w:p w14:paraId="12B4DE8A" w14:textId="77777777" w:rsidR="00764B6F" w:rsidRPr="00744D9C" w:rsidRDefault="00764B6F" w:rsidP="00764B6F">
      <w:pPr>
        <w:autoSpaceDE w:val="0"/>
        <w:autoSpaceDN w:val="0"/>
        <w:adjustRightInd w:val="0"/>
        <w:spacing w:line="360" w:lineRule="auto"/>
        <w:jc w:val="both"/>
        <w:rPr>
          <w:rFonts w:ascii="Times New Roman" w:hAnsi="Times New Roman" w:cs="Times New Roman"/>
          <w:sz w:val="24"/>
          <w:szCs w:val="24"/>
        </w:rPr>
      </w:pPr>
      <w:r w:rsidRPr="00744D9C">
        <w:rPr>
          <w:rFonts w:ascii="Times New Roman" w:hAnsi="Times New Roman" w:cs="Times New Roman"/>
          <w:sz w:val="24"/>
          <w:szCs w:val="24"/>
        </w:rPr>
        <w:t xml:space="preserve">The type of system to be put in place depends on the project objectives, the activities, the data generated, the reporting system </w:t>
      </w:r>
      <w:proofErr w:type="gramStart"/>
      <w:r w:rsidRPr="00744D9C">
        <w:rPr>
          <w:rFonts w:ascii="Times New Roman" w:hAnsi="Times New Roman" w:cs="Times New Roman"/>
          <w:sz w:val="24"/>
          <w:szCs w:val="24"/>
        </w:rPr>
        <w:t>envisaged and the frequency</w:t>
      </w:r>
      <w:proofErr w:type="gramEnd"/>
      <w:r w:rsidRPr="00744D9C">
        <w:rPr>
          <w:rFonts w:ascii="Times New Roman" w:hAnsi="Times New Roman" w:cs="Times New Roman"/>
          <w:sz w:val="24"/>
          <w:szCs w:val="24"/>
        </w:rPr>
        <w:t xml:space="preserve"> and the level of reporting. The system </w:t>
      </w:r>
      <w:proofErr w:type="gramStart"/>
      <w:r w:rsidRPr="00744D9C">
        <w:rPr>
          <w:rFonts w:ascii="Times New Roman" w:hAnsi="Times New Roman" w:cs="Times New Roman"/>
          <w:sz w:val="24"/>
          <w:szCs w:val="24"/>
        </w:rPr>
        <w:t>could be incorporated in the project monitoring and evaluation or built as a stand-alone system</w:t>
      </w:r>
      <w:proofErr w:type="gramEnd"/>
      <w:r w:rsidRPr="00744D9C">
        <w:rPr>
          <w:rFonts w:ascii="Times New Roman" w:hAnsi="Times New Roman" w:cs="Times New Roman"/>
          <w:sz w:val="24"/>
          <w:szCs w:val="24"/>
        </w:rPr>
        <w:t xml:space="preserve">. </w:t>
      </w:r>
    </w:p>
    <w:p w14:paraId="3FCA06A3" w14:textId="77777777" w:rsidR="00764B6F" w:rsidRPr="00744D9C" w:rsidRDefault="00764B6F" w:rsidP="00764B6F">
      <w:pPr>
        <w:autoSpaceDE w:val="0"/>
        <w:autoSpaceDN w:val="0"/>
        <w:adjustRightInd w:val="0"/>
        <w:spacing w:line="360" w:lineRule="auto"/>
        <w:jc w:val="both"/>
        <w:rPr>
          <w:rFonts w:ascii="Times New Roman" w:hAnsi="Times New Roman" w:cs="Times New Roman"/>
          <w:b/>
          <w:bCs/>
          <w:color w:val="1A52C3"/>
          <w:sz w:val="24"/>
          <w:szCs w:val="24"/>
        </w:rPr>
      </w:pPr>
    </w:p>
    <w:p w14:paraId="446D5F06" w14:textId="77777777" w:rsidR="00764B6F" w:rsidRPr="00744D9C" w:rsidRDefault="00764B6F" w:rsidP="00764B6F">
      <w:pPr>
        <w:pStyle w:val="Heading2"/>
        <w:jc w:val="both"/>
      </w:pPr>
      <w:bookmarkStart w:id="12" w:name="_Toc57477607"/>
      <w:r>
        <w:t>7</w:t>
      </w:r>
      <w:r w:rsidRPr="00744D9C">
        <w:t>.4 Step 4: Developing Technical Requirements</w:t>
      </w:r>
      <w:bookmarkEnd w:id="12"/>
    </w:p>
    <w:p w14:paraId="32E351C8"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744D9C">
        <w:rPr>
          <w:rFonts w:ascii="Times New Roman" w:hAnsi="Times New Roman" w:cs="Times New Roman"/>
          <w:color w:val="000000"/>
          <w:sz w:val="24"/>
          <w:szCs w:val="24"/>
        </w:rPr>
        <w:t>The technical requirements document/s will provide system developers guidance on system performance, architecture, hardware, software, security, and hosting. Technical requirements can also clarify processes related to software development, integration, testing, and</w:t>
      </w:r>
    </w:p>
    <w:p w14:paraId="55C52F03"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roofErr w:type="gramStart"/>
      <w:r w:rsidRPr="00744D9C">
        <w:rPr>
          <w:rFonts w:ascii="Times New Roman" w:hAnsi="Times New Roman" w:cs="Times New Roman"/>
          <w:color w:val="000000"/>
          <w:sz w:val="24"/>
          <w:szCs w:val="24"/>
        </w:rPr>
        <w:lastRenderedPageBreak/>
        <w:t>deployment</w:t>
      </w:r>
      <w:proofErr w:type="gramEnd"/>
      <w:r w:rsidRPr="00744D9C">
        <w:rPr>
          <w:rFonts w:ascii="Times New Roman" w:hAnsi="Times New Roman" w:cs="Times New Roman"/>
          <w:color w:val="000000"/>
          <w:sz w:val="24"/>
          <w:szCs w:val="24"/>
        </w:rPr>
        <w:t>.</w:t>
      </w:r>
    </w:p>
    <w:p w14:paraId="08A95944"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63D22AA4" w14:textId="77777777" w:rsidR="00764B6F" w:rsidRPr="00744D9C" w:rsidRDefault="00764B6F" w:rsidP="00764B6F">
      <w:pPr>
        <w:pStyle w:val="Heading2"/>
        <w:jc w:val="both"/>
      </w:pPr>
      <w:bookmarkStart w:id="13" w:name="_Toc57477608"/>
      <w:r>
        <w:t>7</w:t>
      </w:r>
      <w:r w:rsidRPr="00744D9C">
        <w:t>.5 Step 5: Developing the Software</w:t>
      </w:r>
      <w:bookmarkEnd w:id="13"/>
    </w:p>
    <w:p w14:paraId="10BAC47A"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744D9C">
        <w:rPr>
          <w:rFonts w:ascii="Times New Roman" w:hAnsi="Times New Roman" w:cs="Times New Roman"/>
          <w:color w:val="000000"/>
          <w:sz w:val="24"/>
          <w:szCs w:val="24"/>
        </w:rPr>
        <w:t>While the functional requirements define what the software must do, software development itself</w:t>
      </w:r>
    </w:p>
    <w:p w14:paraId="68102933"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roofErr w:type="gramStart"/>
      <w:r w:rsidRPr="00744D9C">
        <w:rPr>
          <w:rFonts w:ascii="Times New Roman" w:hAnsi="Times New Roman" w:cs="Times New Roman"/>
          <w:color w:val="000000"/>
          <w:sz w:val="24"/>
          <w:szCs w:val="24"/>
        </w:rPr>
        <w:t>is</w:t>
      </w:r>
      <w:proofErr w:type="gramEnd"/>
      <w:r w:rsidRPr="00744D9C">
        <w:rPr>
          <w:rFonts w:ascii="Times New Roman" w:hAnsi="Times New Roman" w:cs="Times New Roman"/>
          <w:color w:val="000000"/>
          <w:sz w:val="24"/>
          <w:szCs w:val="24"/>
        </w:rPr>
        <w:t xml:space="preserve"> a process comprised of several key steps. These include configuring an appropriate development</w:t>
      </w:r>
    </w:p>
    <w:p w14:paraId="4F098229"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roofErr w:type="gramStart"/>
      <w:r w:rsidRPr="00744D9C">
        <w:rPr>
          <w:rFonts w:ascii="Times New Roman" w:hAnsi="Times New Roman" w:cs="Times New Roman"/>
          <w:color w:val="000000"/>
          <w:sz w:val="24"/>
          <w:szCs w:val="24"/>
        </w:rPr>
        <w:t>environment</w:t>
      </w:r>
      <w:proofErr w:type="gramEnd"/>
      <w:r w:rsidRPr="00744D9C">
        <w:rPr>
          <w:rFonts w:ascii="Times New Roman" w:hAnsi="Times New Roman" w:cs="Times New Roman"/>
          <w:color w:val="000000"/>
          <w:sz w:val="24"/>
          <w:szCs w:val="24"/>
        </w:rPr>
        <w:t xml:space="preserve"> for the development team, developing a clear database architecture for the system, adhering to best practices to coding/programming the system, and developing the front end of the system to be consistent with the programs brand/style requirements.</w:t>
      </w:r>
    </w:p>
    <w:p w14:paraId="3AD349AB"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56BDF8BD" w14:textId="77777777" w:rsidR="00764B6F" w:rsidRPr="00744D9C" w:rsidRDefault="00764B6F" w:rsidP="00764B6F">
      <w:pPr>
        <w:pStyle w:val="Heading2"/>
        <w:jc w:val="both"/>
      </w:pPr>
      <w:bookmarkStart w:id="14" w:name="_Toc57477609"/>
      <w:r>
        <w:t>7</w:t>
      </w:r>
      <w:r w:rsidRPr="00744D9C">
        <w:t>.6 Step 6: Integrating the System</w:t>
      </w:r>
      <w:bookmarkEnd w:id="14"/>
    </w:p>
    <w:p w14:paraId="50FC5FC6" w14:textId="77777777" w:rsidR="00764B6F" w:rsidRPr="00744D9C" w:rsidRDefault="00764B6F" w:rsidP="00764B6F">
      <w:pPr>
        <w:autoSpaceDE w:val="0"/>
        <w:autoSpaceDN w:val="0"/>
        <w:adjustRightInd w:val="0"/>
        <w:spacing w:line="360" w:lineRule="auto"/>
        <w:jc w:val="both"/>
        <w:rPr>
          <w:rFonts w:ascii="Times New Roman" w:hAnsi="Times New Roman" w:cs="Times New Roman"/>
          <w:sz w:val="24"/>
          <w:szCs w:val="24"/>
        </w:rPr>
      </w:pPr>
      <w:r w:rsidRPr="00744D9C">
        <w:rPr>
          <w:rFonts w:ascii="Times New Roman" w:hAnsi="Times New Roman" w:cs="Times New Roman"/>
          <w:color w:val="000000"/>
          <w:sz w:val="24"/>
          <w:szCs w:val="24"/>
        </w:rPr>
        <w:t xml:space="preserve">System integration is the process of bringing together the various functional, user interface, and data components into one cohesive system. The technical requirements may include a concise written plan that defines how code produced by multiple developers will be integrated in the evolving system, taking into consideration version control management with source control software, frequency of internal releases where code is compiled and “pushed” to the test server should also be defined. </w:t>
      </w:r>
      <w:proofErr w:type="gramStart"/>
      <w:r w:rsidRPr="00744D9C">
        <w:rPr>
          <w:rFonts w:ascii="Times New Roman" w:hAnsi="Times New Roman" w:cs="Times New Roman"/>
          <w:color w:val="000000"/>
          <w:sz w:val="24"/>
          <w:szCs w:val="24"/>
        </w:rPr>
        <w:t>it</w:t>
      </w:r>
      <w:proofErr w:type="gramEnd"/>
      <w:r w:rsidRPr="00744D9C">
        <w:rPr>
          <w:rFonts w:ascii="Times New Roman" w:hAnsi="Times New Roman" w:cs="Times New Roman"/>
          <w:color w:val="000000"/>
          <w:sz w:val="24"/>
          <w:szCs w:val="24"/>
        </w:rPr>
        <w:t xml:space="preserve"> is important to commit to a release schedule in order to stay on time and on budget.</w:t>
      </w:r>
    </w:p>
    <w:p w14:paraId="7CF30518" w14:textId="77777777" w:rsidR="00764B6F" w:rsidRPr="00744D9C" w:rsidRDefault="00764B6F" w:rsidP="00764B6F">
      <w:pPr>
        <w:autoSpaceDE w:val="0"/>
        <w:autoSpaceDN w:val="0"/>
        <w:adjustRightInd w:val="0"/>
        <w:spacing w:line="360" w:lineRule="auto"/>
        <w:jc w:val="both"/>
        <w:rPr>
          <w:rFonts w:ascii="Times New Roman" w:hAnsi="Times New Roman" w:cs="Times New Roman"/>
          <w:sz w:val="24"/>
          <w:szCs w:val="24"/>
        </w:rPr>
      </w:pPr>
    </w:p>
    <w:p w14:paraId="12176594" w14:textId="77777777" w:rsidR="00764B6F" w:rsidRPr="00744D9C" w:rsidRDefault="00764B6F" w:rsidP="00764B6F">
      <w:pPr>
        <w:pStyle w:val="Heading2"/>
        <w:jc w:val="both"/>
      </w:pPr>
      <w:bookmarkStart w:id="15" w:name="_Toc57477610"/>
      <w:r>
        <w:t>7</w:t>
      </w:r>
      <w:r w:rsidRPr="00744D9C">
        <w:t>.7 Step 7: Testing</w:t>
      </w:r>
      <w:bookmarkEnd w:id="15"/>
    </w:p>
    <w:p w14:paraId="26A09BFC"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744D9C">
        <w:rPr>
          <w:rFonts w:ascii="Times New Roman" w:hAnsi="Times New Roman" w:cs="Times New Roman"/>
          <w:color w:val="000000"/>
          <w:sz w:val="24"/>
          <w:szCs w:val="24"/>
        </w:rPr>
        <w:t xml:space="preserve">The test of every scenario for each functional component on every major OS and every major browser version are critical to ensuring a functional system. Conducting testing throughout development minimizes the risk of error and to flag issues early on so that they </w:t>
      </w:r>
      <w:proofErr w:type="gramStart"/>
      <w:r w:rsidRPr="00744D9C">
        <w:rPr>
          <w:rFonts w:ascii="Times New Roman" w:hAnsi="Times New Roman" w:cs="Times New Roman"/>
          <w:color w:val="000000"/>
          <w:sz w:val="24"/>
          <w:szCs w:val="24"/>
        </w:rPr>
        <w:t>can be addressed</w:t>
      </w:r>
      <w:proofErr w:type="gramEnd"/>
      <w:r w:rsidRPr="00744D9C">
        <w:rPr>
          <w:rFonts w:ascii="Times New Roman" w:hAnsi="Times New Roman" w:cs="Times New Roman"/>
          <w:color w:val="000000"/>
          <w:sz w:val="24"/>
          <w:szCs w:val="24"/>
        </w:rPr>
        <w:t xml:space="preserve"> during development. Testing is the key to a smooth deployment, and that allowing adequate time for testing and subsequent redesign and fixes makes for a more successful release. The testing system tool will list all possible use-variations of a given function across different operating systems and browsers. Each of these variations </w:t>
      </w:r>
      <w:proofErr w:type="gramStart"/>
      <w:r w:rsidRPr="00744D9C">
        <w:rPr>
          <w:rFonts w:ascii="Times New Roman" w:hAnsi="Times New Roman" w:cs="Times New Roman"/>
          <w:color w:val="000000"/>
          <w:sz w:val="24"/>
          <w:szCs w:val="24"/>
        </w:rPr>
        <w:t>is called</w:t>
      </w:r>
      <w:proofErr w:type="gramEnd"/>
      <w:r w:rsidRPr="00744D9C">
        <w:rPr>
          <w:rFonts w:ascii="Times New Roman" w:hAnsi="Times New Roman" w:cs="Times New Roman"/>
          <w:color w:val="000000"/>
          <w:sz w:val="24"/>
          <w:szCs w:val="24"/>
        </w:rPr>
        <w:t xml:space="preserve"> a “test case.” The testing system tool includes manual test cases, to </w:t>
      </w:r>
      <w:proofErr w:type="gramStart"/>
      <w:r w:rsidRPr="00744D9C">
        <w:rPr>
          <w:rFonts w:ascii="Times New Roman" w:hAnsi="Times New Roman" w:cs="Times New Roman"/>
          <w:color w:val="000000"/>
          <w:sz w:val="24"/>
          <w:szCs w:val="24"/>
        </w:rPr>
        <w:t>be carried out</w:t>
      </w:r>
      <w:proofErr w:type="gramEnd"/>
      <w:r w:rsidRPr="00744D9C">
        <w:rPr>
          <w:rFonts w:ascii="Times New Roman" w:hAnsi="Times New Roman" w:cs="Times New Roman"/>
          <w:color w:val="000000"/>
          <w:sz w:val="24"/>
          <w:szCs w:val="24"/>
        </w:rPr>
        <w:t xml:space="preserve"> on a case-by-case basis by individual testers; as well as automated testing via scripts written by testing engineers, which can </w:t>
      </w:r>
      <w:r w:rsidRPr="00744D9C">
        <w:rPr>
          <w:rFonts w:ascii="Times New Roman" w:hAnsi="Times New Roman" w:cs="Times New Roman"/>
          <w:color w:val="000000"/>
          <w:sz w:val="24"/>
          <w:szCs w:val="24"/>
        </w:rPr>
        <w:lastRenderedPageBreak/>
        <w:t xml:space="preserve">automatically and quickly conduct many test cases. </w:t>
      </w:r>
      <w:proofErr w:type="gramStart"/>
      <w:r w:rsidRPr="00744D9C">
        <w:rPr>
          <w:rFonts w:ascii="Times New Roman" w:hAnsi="Times New Roman" w:cs="Times New Roman"/>
          <w:color w:val="000000"/>
          <w:sz w:val="24"/>
          <w:szCs w:val="24"/>
        </w:rPr>
        <w:t>testing</w:t>
      </w:r>
      <w:proofErr w:type="gramEnd"/>
      <w:r w:rsidRPr="00744D9C">
        <w:rPr>
          <w:rFonts w:ascii="Times New Roman" w:hAnsi="Times New Roman" w:cs="Times New Roman"/>
          <w:color w:val="000000"/>
          <w:sz w:val="24"/>
          <w:szCs w:val="24"/>
        </w:rPr>
        <w:t xml:space="preserve"> system tool can be managed via spreadsheets or off-the-shelf test suite management applications. </w:t>
      </w:r>
    </w:p>
    <w:p w14:paraId="7A8CD561"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07E2EB58" w14:textId="77777777" w:rsidR="00764B6F" w:rsidRPr="00744D9C" w:rsidRDefault="00764B6F" w:rsidP="00764B6F">
      <w:pPr>
        <w:pStyle w:val="Heading2"/>
        <w:jc w:val="both"/>
      </w:pPr>
      <w:bookmarkStart w:id="16" w:name="_Toc57477611"/>
      <w:r>
        <w:t>7</w:t>
      </w:r>
      <w:r w:rsidRPr="00744D9C">
        <w:t>.8 Step 8: Deploying and Launching the System</w:t>
      </w:r>
      <w:bookmarkEnd w:id="16"/>
    </w:p>
    <w:p w14:paraId="276B413F"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744D9C">
        <w:rPr>
          <w:rFonts w:ascii="Times New Roman" w:hAnsi="Times New Roman" w:cs="Times New Roman"/>
          <w:color w:val="000000"/>
          <w:sz w:val="24"/>
          <w:szCs w:val="24"/>
        </w:rPr>
        <w:t xml:space="preserve">Once the hosting provider </w:t>
      </w:r>
      <w:proofErr w:type="gramStart"/>
      <w:r w:rsidRPr="00744D9C">
        <w:rPr>
          <w:rFonts w:ascii="Times New Roman" w:hAnsi="Times New Roman" w:cs="Times New Roman"/>
          <w:color w:val="000000"/>
          <w:sz w:val="24"/>
          <w:szCs w:val="24"/>
        </w:rPr>
        <w:t>is selected</w:t>
      </w:r>
      <w:proofErr w:type="gramEnd"/>
      <w:r w:rsidRPr="00744D9C">
        <w:rPr>
          <w:rFonts w:ascii="Times New Roman" w:hAnsi="Times New Roman" w:cs="Times New Roman"/>
          <w:color w:val="000000"/>
          <w:sz w:val="24"/>
          <w:szCs w:val="24"/>
        </w:rPr>
        <w:t>, production servers can be configured with the relevant</w:t>
      </w:r>
    </w:p>
    <w:p w14:paraId="58B2E327"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roofErr w:type="gramStart"/>
      <w:r w:rsidRPr="00744D9C">
        <w:rPr>
          <w:rFonts w:ascii="Times New Roman" w:hAnsi="Times New Roman" w:cs="Times New Roman"/>
          <w:color w:val="000000"/>
          <w:sz w:val="24"/>
          <w:szCs w:val="24"/>
        </w:rPr>
        <w:t>software</w:t>
      </w:r>
      <w:proofErr w:type="gramEnd"/>
      <w:r w:rsidRPr="00744D9C">
        <w:rPr>
          <w:rFonts w:ascii="Times New Roman" w:hAnsi="Times New Roman" w:cs="Times New Roman"/>
          <w:color w:val="000000"/>
          <w:sz w:val="24"/>
          <w:szCs w:val="24"/>
        </w:rPr>
        <w:t xml:space="preserve"> stack (e.g., OS, database [DB], web). This is typically undertaken several weeks before</w:t>
      </w:r>
    </w:p>
    <w:p w14:paraId="61C14421"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roofErr w:type="gramStart"/>
      <w:r w:rsidRPr="00744D9C">
        <w:rPr>
          <w:rFonts w:ascii="Times New Roman" w:hAnsi="Times New Roman" w:cs="Times New Roman"/>
          <w:color w:val="000000"/>
          <w:sz w:val="24"/>
          <w:szCs w:val="24"/>
        </w:rPr>
        <w:t>actual</w:t>
      </w:r>
      <w:proofErr w:type="gramEnd"/>
      <w:r w:rsidRPr="00744D9C">
        <w:rPr>
          <w:rFonts w:ascii="Times New Roman" w:hAnsi="Times New Roman" w:cs="Times New Roman"/>
          <w:color w:val="000000"/>
          <w:sz w:val="24"/>
          <w:szCs w:val="24"/>
        </w:rPr>
        <w:t xml:space="preserve"> deployment to ensure that everything is working before the system itself is deployed. Actual</w:t>
      </w:r>
    </w:p>
    <w:p w14:paraId="4E5F9495" w14:textId="77777777" w:rsidR="00764B6F" w:rsidRPr="00744D9C" w:rsidRDefault="00764B6F" w:rsidP="00764B6F">
      <w:pPr>
        <w:autoSpaceDE w:val="0"/>
        <w:autoSpaceDN w:val="0"/>
        <w:adjustRightInd w:val="0"/>
        <w:spacing w:line="360" w:lineRule="auto"/>
        <w:jc w:val="both"/>
        <w:rPr>
          <w:rFonts w:ascii="Times New Roman" w:hAnsi="Times New Roman" w:cs="Times New Roman"/>
          <w:color w:val="000000"/>
          <w:sz w:val="24"/>
          <w:szCs w:val="24"/>
        </w:rPr>
      </w:pPr>
      <w:proofErr w:type="gramStart"/>
      <w:r w:rsidRPr="00744D9C">
        <w:rPr>
          <w:rFonts w:ascii="Times New Roman" w:hAnsi="Times New Roman" w:cs="Times New Roman"/>
          <w:color w:val="000000"/>
          <w:sz w:val="24"/>
          <w:szCs w:val="24"/>
        </w:rPr>
        <w:t>deployment</w:t>
      </w:r>
      <w:proofErr w:type="gramEnd"/>
      <w:r w:rsidRPr="00744D9C">
        <w:rPr>
          <w:rFonts w:ascii="Times New Roman" w:hAnsi="Times New Roman" w:cs="Times New Roman"/>
          <w:color w:val="000000"/>
          <w:sz w:val="24"/>
          <w:szCs w:val="24"/>
        </w:rPr>
        <w:t xml:space="preserve"> consists of copying compiled files to the production server and installing the database. </w:t>
      </w:r>
    </w:p>
    <w:p w14:paraId="43D3F5DD" w14:textId="77777777" w:rsidR="00764B6F" w:rsidRPr="00744D9C" w:rsidRDefault="00764B6F" w:rsidP="00764B6F">
      <w:pPr>
        <w:autoSpaceDE w:val="0"/>
        <w:autoSpaceDN w:val="0"/>
        <w:adjustRightInd w:val="0"/>
        <w:spacing w:line="360" w:lineRule="auto"/>
        <w:jc w:val="both"/>
        <w:rPr>
          <w:rFonts w:ascii="Times New Roman" w:hAnsi="Times New Roman" w:cs="Times New Roman"/>
          <w:sz w:val="24"/>
          <w:szCs w:val="24"/>
        </w:rPr>
      </w:pPr>
      <w:r w:rsidRPr="00744D9C">
        <w:rPr>
          <w:rFonts w:ascii="Times New Roman" w:hAnsi="Times New Roman" w:cs="Times New Roman"/>
          <w:color w:val="000000"/>
          <w:sz w:val="24"/>
          <w:szCs w:val="24"/>
        </w:rPr>
        <w:t xml:space="preserve">A first-time install is often completed with a database </w:t>
      </w:r>
      <w:proofErr w:type="gramStart"/>
      <w:r w:rsidRPr="00744D9C">
        <w:rPr>
          <w:rFonts w:ascii="Times New Roman" w:hAnsi="Times New Roman" w:cs="Times New Roman"/>
          <w:color w:val="000000"/>
          <w:sz w:val="24"/>
          <w:szCs w:val="24"/>
        </w:rPr>
        <w:t>back-up</w:t>
      </w:r>
      <w:proofErr w:type="gramEnd"/>
      <w:r w:rsidRPr="00744D9C">
        <w:rPr>
          <w:rFonts w:ascii="Times New Roman" w:hAnsi="Times New Roman" w:cs="Times New Roman"/>
          <w:color w:val="000000"/>
          <w:sz w:val="24"/>
          <w:szCs w:val="24"/>
        </w:rPr>
        <w:t xml:space="preserve"> and restore. For subsequent releases, changes must be scripted using tools such as SQL Delta, which compare source and destination databases. Optimizing the release and deployment process based on lessons learned from the first </w:t>
      </w:r>
      <w:proofErr w:type="gramStart"/>
      <w:r w:rsidRPr="00744D9C">
        <w:rPr>
          <w:rFonts w:ascii="Times New Roman" w:hAnsi="Times New Roman" w:cs="Times New Roman"/>
          <w:color w:val="000000"/>
          <w:sz w:val="24"/>
          <w:szCs w:val="24"/>
        </w:rPr>
        <w:t>deployment and documenting</w:t>
      </w:r>
      <w:proofErr w:type="gramEnd"/>
      <w:r w:rsidRPr="00744D9C">
        <w:rPr>
          <w:rFonts w:ascii="Times New Roman" w:hAnsi="Times New Roman" w:cs="Times New Roman"/>
          <w:color w:val="000000"/>
          <w:sz w:val="24"/>
          <w:szCs w:val="24"/>
        </w:rPr>
        <w:t xml:space="preserve"> and automating the process where possible will help make the process more efficient, build institutional capacity and to remove the risk of human error.</w:t>
      </w:r>
    </w:p>
    <w:p w14:paraId="358C020B" w14:textId="77777777" w:rsidR="00764B6F" w:rsidRPr="00744D9C" w:rsidRDefault="00764B6F" w:rsidP="00764B6F">
      <w:pPr>
        <w:autoSpaceDE w:val="0"/>
        <w:autoSpaceDN w:val="0"/>
        <w:adjustRightInd w:val="0"/>
        <w:spacing w:line="360" w:lineRule="auto"/>
        <w:jc w:val="both"/>
        <w:rPr>
          <w:rFonts w:ascii="Times New Roman" w:hAnsi="Times New Roman" w:cs="Times New Roman"/>
          <w:sz w:val="24"/>
          <w:szCs w:val="24"/>
        </w:rPr>
      </w:pPr>
    </w:p>
    <w:p w14:paraId="573722E8" w14:textId="77777777" w:rsidR="00764B6F" w:rsidRPr="00744D9C" w:rsidRDefault="00764B6F" w:rsidP="00764B6F">
      <w:pPr>
        <w:spacing w:after="160" w:line="360" w:lineRule="auto"/>
        <w:jc w:val="both"/>
        <w:rPr>
          <w:rFonts w:ascii="Times New Roman" w:hAnsi="Times New Roman" w:cs="Times New Roman"/>
          <w:sz w:val="24"/>
          <w:szCs w:val="24"/>
        </w:rPr>
      </w:pPr>
    </w:p>
    <w:p w14:paraId="7942FFFC" w14:textId="77777777" w:rsidR="00764B6F" w:rsidRPr="00A608C0" w:rsidRDefault="00764B6F" w:rsidP="00764B6F">
      <w:pPr>
        <w:pStyle w:val="Heading1"/>
        <w:numPr>
          <w:ilvl w:val="0"/>
          <w:numId w:val="12"/>
        </w:numPr>
        <w:spacing w:before="360" w:after="120" w:line="360" w:lineRule="auto"/>
        <w:jc w:val="both"/>
        <w:rPr>
          <w:rFonts w:cs="Times New Roman"/>
          <w:szCs w:val="24"/>
        </w:rPr>
      </w:pPr>
      <w:bookmarkStart w:id="17" w:name="_Toc57477612"/>
      <w:r w:rsidRPr="00A608C0">
        <w:rPr>
          <w:rFonts w:cs="Times New Roman"/>
          <w:szCs w:val="24"/>
        </w:rPr>
        <w:t>Providing support to and building the capacity of DRMS users</w:t>
      </w:r>
      <w:bookmarkEnd w:id="17"/>
    </w:p>
    <w:p w14:paraId="1A63615B"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Providing support to and building the capacity of DRMS users are key to ensuring smooth reporting cycles and accurate data input. Available resources, reporting timeliness, and accuracy requirements are important considerations when determining the appropriate type and level of support and training activities.</w:t>
      </w:r>
    </w:p>
    <w:p w14:paraId="719AAECE"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5631115E" w14:textId="77777777" w:rsidR="00764B6F" w:rsidRPr="00A608C0" w:rsidRDefault="00764B6F" w:rsidP="00764B6F">
      <w:pPr>
        <w:pStyle w:val="Heading2"/>
        <w:jc w:val="both"/>
      </w:pPr>
      <w:bookmarkStart w:id="18" w:name="_Toc57477613"/>
      <w:r>
        <w:lastRenderedPageBreak/>
        <w:t>8</w:t>
      </w:r>
      <w:r w:rsidRPr="00A608C0">
        <w:t>.1 User Support</w:t>
      </w:r>
      <w:bookmarkEnd w:id="18"/>
    </w:p>
    <w:p w14:paraId="337418CB"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Access to customer support for the DRMS is crucial for the primary users: reporters and verifiers. Support for verifiers and reporters could include addressing both system and policy questions. Common questions from reporters include:</w:t>
      </w:r>
    </w:p>
    <w:p w14:paraId="07E7EED4" w14:textId="77777777" w:rsidR="00764B6F" w:rsidRPr="00A608C0" w:rsidRDefault="00764B6F" w:rsidP="00764B6F">
      <w:pPr>
        <w:pStyle w:val="ListParagraph"/>
        <w:numPr>
          <w:ilvl w:val="0"/>
          <w:numId w:val="10"/>
        </w:numPr>
        <w:autoSpaceDE w:val="0"/>
        <w:autoSpaceDN w:val="0"/>
        <w:adjustRightInd w:val="0"/>
        <w:spacing w:after="0"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Do I have to report? If yes, what do I have to report?</w:t>
      </w:r>
    </w:p>
    <w:p w14:paraId="67C1EEA4" w14:textId="77777777" w:rsidR="00764B6F" w:rsidRPr="00A608C0" w:rsidRDefault="00764B6F" w:rsidP="00764B6F">
      <w:pPr>
        <w:pStyle w:val="ListParagraph"/>
        <w:numPr>
          <w:ilvl w:val="0"/>
          <w:numId w:val="10"/>
        </w:numPr>
        <w:autoSpaceDE w:val="0"/>
        <w:autoSpaceDN w:val="0"/>
        <w:adjustRightInd w:val="0"/>
        <w:spacing w:after="0"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How do I correct a mistake within the system?</w:t>
      </w:r>
    </w:p>
    <w:p w14:paraId="15ECE931" w14:textId="77777777" w:rsidR="00764B6F" w:rsidRPr="00A608C0" w:rsidRDefault="00764B6F" w:rsidP="00764B6F">
      <w:pPr>
        <w:pStyle w:val="ListParagraph"/>
        <w:numPr>
          <w:ilvl w:val="0"/>
          <w:numId w:val="10"/>
        </w:numPr>
        <w:autoSpaceDE w:val="0"/>
        <w:autoSpaceDN w:val="0"/>
        <w:adjustRightInd w:val="0"/>
        <w:spacing w:after="0"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How do I change the user who must input the data?</w:t>
      </w:r>
    </w:p>
    <w:p w14:paraId="3CBAA796" w14:textId="77777777" w:rsidR="00764B6F" w:rsidRPr="00A608C0" w:rsidRDefault="00764B6F" w:rsidP="00764B6F">
      <w:pPr>
        <w:pStyle w:val="ListParagraph"/>
        <w:numPr>
          <w:ilvl w:val="0"/>
          <w:numId w:val="10"/>
        </w:numPr>
        <w:autoSpaceDE w:val="0"/>
        <w:autoSpaceDN w:val="0"/>
        <w:adjustRightInd w:val="0"/>
        <w:spacing w:after="0"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How do I reset my password?</w:t>
      </w:r>
    </w:p>
    <w:p w14:paraId="5FBBF477"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489E644E"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Other questions about data requirements and/or how to interpret the program requirements, such as:</w:t>
      </w:r>
      <w:r>
        <w:rPr>
          <w:rFonts w:ascii="Times New Roman" w:hAnsi="Times New Roman" w:cs="Times New Roman"/>
          <w:color w:val="000000"/>
          <w:sz w:val="24"/>
          <w:szCs w:val="24"/>
        </w:rPr>
        <w:t xml:space="preserve"> 1) </w:t>
      </w:r>
      <w:r w:rsidRPr="00A608C0">
        <w:rPr>
          <w:rFonts w:ascii="Times New Roman" w:hAnsi="Times New Roman" w:cs="Times New Roman"/>
          <w:color w:val="000000"/>
          <w:sz w:val="24"/>
          <w:szCs w:val="24"/>
        </w:rPr>
        <w:t xml:space="preserve">I understand that I need to report this piece of data, but I </w:t>
      </w:r>
      <w:proofErr w:type="gramStart"/>
      <w:r w:rsidRPr="00A608C0">
        <w:rPr>
          <w:rFonts w:ascii="Times New Roman" w:hAnsi="Times New Roman" w:cs="Times New Roman"/>
          <w:color w:val="000000"/>
          <w:sz w:val="24"/>
          <w:szCs w:val="24"/>
        </w:rPr>
        <w:t>don’t</w:t>
      </w:r>
      <w:proofErr w:type="gramEnd"/>
      <w:r w:rsidRPr="00A608C0">
        <w:rPr>
          <w:rFonts w:ascii="Times New Roman" w:hAnsi="Times New Roman" w:cs="Times New Roman"/>
          <w:color w:val="000000"/>
          <w:sz w:val="24"/>
          <w:szCs w:val="24"/>
        </w:rPr>
        <w:t xml:space="preserve"> understand how to report it within the system</w:t>
      </w:r>
      <w:r>
        <w:rPr>
          <w:rFonts w:ascii="Times New Roman" w:hAnsi="Times New Roman" w:cs="Times New Roman"/>
          <w:color w:val="000000"/>
          <w:sz w:val="24"/>
          <w:szCs w:val="24"/>
        </w:rPr>
        <w:t>, 2) m</w:t>
      </w:r>
      <w:r w:rsidRPr="00A608C0">
        <w:rPr>
          <w:rFonts w:ascii="Times New Roman" w:hAnsi="Times New Roman" w:cs="Times New Roman"/>
          <w:color w:val="000000"/>
          <w:sz w:val="24"/>
          <w:szCs w:val="24"/>
        </w:rPr>
        <w:t>y reported values are now under the threshold that is required for reporting. How can I disengage from the system?</w:t>
      </w:r>
      <w:r>
        <w:rPr>
          <w:rFonts w:ascii="Times New Roman" w:hAnsi="Times New Roman" w:cs="Times New Roman"/>
          <w:color w:val="000000"/>
          <w:sz w:val="24"/>
          <w:szCs w:val="24"/>
        </w:rPr>
        <w:t xml:space="preserve"> </w:t>
      </w:r>
      <w:r w:rsidRPr="00A608C0">
        <w:rPr>
          <w:rFonts w:ascii="Times New Roman" w:hAnsi="Times New Roman" w:cs="Times New Roman"/>
          <w:color w:val="000000"/>
          <w:sz w:val="24"/>
          <w:szCs w:val="24"/>
        </w:rPr>
        <w:t xml:space="preserve">There are a number of mechanisms for addressing user questions and supporting their needs. Considerations for determining the type of support include the (a) complexity of regulations, (b) complexity of the DRMS, and (c) the available resources. </w:t>
      </w:r>
    </w:p>
    <w:p w14:paraId="7F7ACD76"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252932DC"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3890F9AA" w14:textId="77777777" w:rsidR="00764B6F" w:rsidRPr="00A608C0" w:rsidRDefault="00764B6F" w:rsidP="00764B6F">
      <w:pPr>
        <w:pStyle w:val="Heading2"/>
        <w:jc w:val="both"/>
      </w:pPr>
      <w:bookmarkStart w:id="19" w:name="_Toc57477614"/>
      <w:r>
        <w:t>8</w:t>
      </w:r>
      <w:r w:rsidRPr="00A608C0">
        <w:t>.2 Help Desk</w:t>
      </w:r>
      <w:bookmarkEnd w:id="19"/>
    </w:p>
    <w:p w14:paraId="2CC6BD22"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 xml:space="preserve">A help desk system </w:t>
      </w:r>
      <w:r>
        <w:rPr>
          <w:rFonts w:ascii="Times New Roman" w:hAnsi="Times New Roman" w:cs="Times New Roman"/>
          <w:color w:val="000000"/>
          <w:sz w:val="24"/>
          <w:szCs w:val="24"/>
        </w:rPr>
        <w:t xml:space="preserve">will be </w:t>
      </w:r>
      <w:r w:rsidRPr="00A608C0">
        <w:rPr>
          <w:rFonts w:ascii="Times New Roman" w:hAnsi="Times New Roman" w:cs="Times New Roman"/>
          <w:color w:val="000000"/>
          <w:sz w:val="24"/>
          <w:szCs w:val="24"/>
        </w:rPr>
        <w:t>provided to support the system users’ needs. It provides a central location</w:t>
      </w:r>
      <w:r>
        <w:rPr>
          <w:rFonts w:ascii="Times New Roman" w:hAnsi="Times New Roman" w:cs="Times New Roman"/>
          <w:color w:val="000000"/>
          <w:sz w:val="24"/>
          <w:szCs w:val="24"/>
        </w:rPr>
        <w:t xml:space="preserve"> </w:t>
      </w:r>
      <w:r w:rsidRPr="00A608C0">
        <w:rPr>
          <w:rFonts w:ascii="Times New Roman" w:hAnsi="Times New Roman" w:cs="Times New Roman"/>
          <w:color w:val="000000"/>
          <w:sz w:val="24"/>
          <w:szCs w:val="24"/>
        </w:rPr>
        <w:t>for user inquiries, if necessary, can re-route the request to an appropriate point of contact. This type of dedicated support system is especially helpful for new or large programs, allowing for timely support, more in-depth discussion on user questions, and ongoing education.</w:t>
      </w:r>
    </w:p>
    <w:p w14:paraId="5F529B0A"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7F12B8BA" w14:textId="77777777" w:rsidR="00764B6F" w:rsidRPr="00A608C0" w:rsidRDefault="00764B6F" w:rsidP="00764B6F">
      <w:pPr>
        <w:pStyle w:val="Heading2"/>
        <w:jc w:val="both"/>
      </w:pPr>
      <w:bookmarkStart w:id="20" w:name="_Toc57477615"/>
      <w:r>
        <w:t>8</w:t>
      </w:r>
      <w:r w:rsidRPr="00A608C0">
        <w:t>.3 Telephone and Email</w:t>
      </w:r>
      <w:bookmarkEnd w:id="20"/>
    </w:p>
    <w:p w14:paraId="0C45BF92"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 xml:space="preserve">Telephone, email, notifications, and online chat/secure messaging systems </w:t>
      </w:r>
      <w:r>
        <w:rPr>
          <w:rFonts w:ascii="Times New Roman" w:hAnsi="Times New Roman" w:cs="Times New Roman"/>
          <w:color w:val="000000"/>
          <w:sz w:val="24"/>
          <w:szCs w:val="24"/>
        </w:rPr>
        <w:t xml:space="preserve">will </w:t>
      </w:r>
      <w:r w:rsidRPr="00A608C0">
        <w:rPr>
          <w:rFonts w:ascii="Times New Roman" w:hAnsi="Times New Roman" w:cs="Times New Roman"/>
          <w:color w:val="000000"/>
          <w:sz w:val="24"/>
          <w:szCs w:val="24"/>
        </w:rPr>
        <w:t>also be utilized to address user questions and to disseminate important system-related communications. For example:</w:t>
      </w:r>
    </w:p>
    <w:p w14:paraId="6AD2EB39" w14:textId="77777777" w:rsidR="00764B6F" w:rsidRPr="00A53911" w:rsidRDefault="00764B6F" w:rsidP="00764B6F">
      <w:pPr>
        <w:pStyle w:val="ListParagraph"/>
        <w:numPr>
          <w:ilvl w:val="0"/>
          <w:numId w:val="10"/>
        </w:numPr>
        <w:autoSpaceDE w:val="0"/>
        <w:autoSpaceDN w:val="0"/>
        <w:adjustRightInd w:val="0"/>
        <w:spacing w:after="0" w:line="360" w:lineRule="auto"/>
        <w:jc w:val="both"/>
        <w:rPr>
          <w:rFonts w:ascii="Times New Roman" w:hAnsi="Times New Roman" w:cs="Times New Roman"/>
          <w:color w:val="000000"/>
          <w:sz w:val="24"/>
          <w:szCs w:val="24"/>
        </w:rPr>
      </w:pPr>
      <w:r w:rsidRPr="00A53911">
        <w:rPr>
          <w:rFonts w:ascii="Times New Roman" w:hAnsi="Times New Roman" w:cs="Times New Roman"/>
          <w:color w:val="000000"/>
          <w:sz w:val="24"/>
          <w:szCs w:val="24"/>
        </w:rPr>
        <w:lastRenderedPageBreak/>
        <w:t xml:space="preserve">A dedicated telephone number could be established and promoted, which </w:t>
      </w:r>
      <w:proofErr w:type="gramStart"/>
      <w:r w:rsidRPr="00A53911">
        <w:rPr>
          <w:rFonts w:ascii="Times New Roman" w:hAnsi="Times New Roman" w:cs="Times New Roman"/>
          <w:color w:val="000000"/>
          <w:sz w:val="24"/>
          <w:szCs w:val="24"/>
        </w:rPr>
        <w:t>could be accessed by staff who would then connect the user with the appropriate point of contact</w:t>
      </w:r>
      <w:proofErr w:type="gramEnd"/>
      <w:r w:rsidRPr="00A53911">
        <w:rPr>
          <w:rFonts w:ascii="Times New Roman" w:hAnsi="Times New Roman" w:cs="Times New Roman"/>
          <w:color w:val="000000"/>
          <w:sz w:val="24"/>
          <w:szCs w:val="24"/>
        </w:rPr>
        <w:t>.</w:t>
      </w:r>
    </w:p>
    <w:p w14:paraId="3896E9D6" w14:textId="77777777" w:rsidR="00764B6F" w:rsidRPr="00A53911" w:rsidRDefault="00764B6F" w:rsidP="00764B6F">
      <w:pPr>
        <w:pStyle w:val="ListParagraph"/>
        <w:numPr>
          <w:ilvl w:val="0"/>
          <w:numId w:val="10"/>
        </w:numPr>
        <w:autoSpaceDE w:val="0"/>
        <w:autoSpaceDN w:val="0"/>
        <w:adjustRightInd w:val="0"/>
        <w:spacing w:after="0" w:line="360" w:lineRule="auto"/>
        <w:jc w:val="both"/>
        <w:rPr>
          <w:rFonts w:ascii="Times New Roman" w:hAnsi="Times New Roman" w:cs="Times New Roman"/>
          <w:color w:val="000000"/>
          <w:sz w:val="24"/>
          <w:szCs w:val="24"/>
        </w:rPr>
      </w:pPr>
      <w:r w:rsidRPr="00A53911">
        <w:rPr>
          <w:rFonts w:ascii="Times New Roman" w:hAnsi="Times New Roman" w:cs="Times New Roman"/>
          <w:color w:val="000000"/>
          <w:sz w:val="24"/>
          <w:szCs w:val="24"/>
        </w:rPr>
        <w:t xml:space="preserve">A dedicated email address can be set up to which users can send questions. Emails </w:t>
      </w:r>
      <w:proofErr w:type="gramStart"/>
      <w:r w:rsidRPr="00A53911">
        <w:rPr>
          <w:rFonts w:ascii="Times New Roman" w:hAnsi="Times New Roman" w:cs="Times New Roman"/>
          <w:color w:val="000000"/>
          <w:sz w:val="24"/>
          <w:szCs w:val="24"/>
        </w:rPr>
        <w:t>can also be sent</w:t>
      </w:r>
      <w:proofErr w:type="gramEnd"/>
      <w:r w:rsidRPr="00A53911">
        <w:rPr>
          <w:rFonts w:ascii="Times New Roman" w:hAnsi="Times New Roman" w:cs="Times New Roman"/>
          <w:color w:val="000000"/>
          <w:sz w:val="24"/>
          <w:szCs w:val="24"/>
        </w:rPr>
        <w:t xml:space="preserve"> from the address to notify users of relevant news, such as the launch of a reporting cycle or system updates. An important consideration is whether resources are available to respond to email queries in a timely manner and setting an expectation among users accordingly. </w:t>
      </w:r>
    </w:p>
    <w:p w14:paraId="10958199"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 xml:space="preserve">If needed, customer service </w:t>
      </w:r>
      <w:proofErr w:type="gramStart"/>
      <w:r w:rsidRPr="00A608C0">
        <w:rPr>
          <w:rFonts w:ascii="Times New Roman" w:hAnsi="Times New Roman" w:cs="Times New Roman"/>
          <w:color w:val="000000"/>
          <w:sz w:val="24"/>
          <w:szCs w:val="24"/>
        </w:rPr>
        <w:t>could be provided</w:t>
      </w:r>
      <w:proofErr w:type="gramEnd"/>
      <w:r w:rsidRPr="00A608C0">
        <w:rPr>
          <w:rFonts w:ascii="Times New Roman" w:hAnsi="Times New Roman" w:cs="Times New Roman"/>
          <w:color w:val="000000"/>
          <w:sz w:val="24"/>
          <w:szCs w:val="24"/>
        </w:rPr>
        <w:t xml:space="preserve"> through a combination of telephone support (via a call</w:t>
      </w:r>
      <w:r>
        <w:rPr>
          <w:rFonts w:ascii="Times New Roman" w:hAnsi="Times New Roman" w:cs="Times New Roman"/>
          <w:color w:val="000000"/>
          <w:sz w:val="24"/>
          <w:szCs w:val="24"/>
        </w:rPr>
        <w:t xml:space="preserve"> </w:t>
      </w:r>
      <w:proofErr w:type="spellStart"/>
      <w:r w:rsidRPr="00A608C0">
        <w:rPr>
          <w:rFonts w:ascii="Times New Roman" w:hAnsi="Times New Roman" w:cs="Times New Roman"/>
          <w:color w:val="000000"/>
          <w:sz w:val="24"/>
          <w:szCs w:val="24"/>
        </w:rPr>
        <w:t>center</w:t>
      </w:r>
      <w:proofErr w:type="spellEnd"/>
      <w:r w:rsidRPr="00A608C0">
        <w:rPr>
          <w:rFonts w:ascii="Times New Roman" w:hAnsi="Times New Roman" w:cs="Times New Roman"/>
          <w:color w:val="000000"/>
          <w:sz w:val="24"/>
          <w:szCs w:val="24"/>
        </w:rPr>
        <w:t xml:space="preserve">), email and an instant message system within the DRMS. </w:t>
      </w:r>
    </w:p>
    <w:p w14:paraId="52998FAA"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682958BA" w14:textId="77777777" w:rsidR="00764B6F" w:rsidRPr="00A608C0" w:rsidRDefault="00764B6F" w:rsidP="00764B6F">
      <w:pPr>
        <w:pStyle w:val="Heading2"/>
        <w:jc w:val="both"/>
      </w:pPr>
      <w:bookmarkStart w:id="21" w:name="_Toc57477616"/>
      <w:r>
        <w:t>8</w:t>
      </w:r>
      <w:r w:rsidRPr="00A608C0">
        <w:t>.4 Website</w:t>
      </w:r>
      <w:bookmarkEnd w:id="21"/>
    </w:p>
    <w:p w14:paraId="153DCDF6"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The DRMS website can be an effective way to engage with users and communicate updates and new features, information, and help services. Updates can also be linked to an RSS feed, allowing users to have the updates pushed to them. The website can include instructions to guide users</w:t>
      </w:r>
    </w:p>
    <w:p w14:paraId="7F13098A" w14:textId="77777777" w:rsidR="00764B6F" w:rsidRPr="00A608C0"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A608C0">
        <w:rPr>
          <w:rFonts w:ascii="Times New Roman" w:hAnsi="Times New Roman" w:cs="Times New Roman"/>
          <w:color w:val="000000"/>
          <w:sz w:val="24"/>
          <w:szCs w:val="24"/>
        </w:rPr>
        <w:t>through the registration and reporting process; guidance documents that support these processes, such</w:t>
      </w:r>
      <w:r>
        <w:rPr>
          <w:rFonts w:ascii="Times New Roman" w:hAnsi="Times New Roman" w:cs="Times New Roman"/>
          <w:color w:val="000000"/>
          <w:sz w:val="24"/>
          <w:szCs w:val="24"/>
        </w:rPr>
        <w:t xml:space="preserve"> </w:t>
      </w:r>
      <w:r w:rsidRPr="00A608C0">
        <w:rPr>
          <w:rFonts w:ascii="Times New Roman" w:hAnsi="Times New Roman" w:cs="Times New Roman"/>
          <w:color w:val="000000"/>
          <w:sz w:val="24"/>
          <w:szCs w:val="24"/>
        </w:rPr>
        <w:t>as frequently asked questions (FAQs); training materials (including pre-recorded webinars); and relevant</w:t>
      </w:r>
      <w:r>
        <w:rPr>
          <w:rFonts w:ascii="Times New Roman" w:hAnsi="Times New Roman" w:cs="Times New Roman"/>
          <w:color w:val="000000"/>
          <w:sz w:val="24"/>
          <w:szCs w:val="24"/>
        </w:rPr>
        <w:t xml:space="preserve"> </w:t>
      </w:r>
      <w:r w:rsidRPr="00A608C0">
        <w:rPr>
          <w:rFonts w:ascii="Times New Roman" w:hAnsi="Times New Roman" w:cs="Times New Roman"/>
          <w:color w:val="000000"/>
          <w:sz w:val="24"/>
          <w:szCs w:val="24"/>
        </w:rPr>
        <w:t xml:space="preserve">contact details if they require additional information. The website </w:t>
      </w:r>
      <w:proofErr w:type="gramStart"/>
      <w:r w:rsidRPr="00A608C0">
        <w:rPr>
          <w:rFonts w:ascii="Times New Roman" w:hAnsi="Times New Roman" w:cs="Times New Roman"/>
          <w:color w:val="000000"/>
          <w:sz w:val="24"/>
          <w:szCs w:val="24"/>
        </w:rPr>
        <w:t>could be used</w:t>
      </w:r>
      <w:proofErr w:type="gramEnd"/>
      <w:r w:rsidRPr="00A608C0">
        <w:rPr>
          <w:rFonts w:ascii="Times New Roman" w:hAnsi="Times New Roman" w:cs="Times New Roman"/>
          <w:color w:val="000000"/>
          <w:sz w:val="24"/>
          <w:szCs w:val="24"/>
        </w:rPr>
        <w:t xml:space="preserve"> extensively as a central repository for all information relating to the reporting program and DRMS</w:t>
      </w:r>
    </w:p>
    <w:p w14:paraId="1861F5A9" w14:textId="77777777" w:rsidR="00764B6F" w:rsidRDefault="00764B6F" w:rsidP="00764B6F">
      <w:pPr>
        <w:pStyle w:val="Heading1"/>
      </w:pPr>
    </w:p>
    <w:p w14:paraId="011A180F" w14:textId="77777777" w:rsidR="00764B6F" w:rsidRPr="00A608C0" w:rsidRDefault="00764B6F" w:rsidP="00764B6F">
      <w:pPr>
        <w:pStyle w:val="Heading2"/>
      </w:pPr>
      <w:bookmarkStart w:id="22" w:name="_Toc57477617"/>
      <w:r>
        <w:t>8</w:t>
      </w:r>
      <w:r w:rsidRPr="00A608C0">
        <w:t>.5 Training and capacity building for DRMS users</w:t>
      </w:r>
      <w:bookmarkEnd w:id="22"/>
    </w:p>
    <w:p w14:paraId="6119ABBF" w14:textId="77777777" w:rsidR="00764B6F" w:rsidRPr="00132AC1" w:rsidRDefault="00764B6F" w:rsidP="00764B6F">
      <w:pPr>
        <w:autoSpaceDE w:val="0"/>
        <w:autoSpaceDN w:val="0"/>
        <w:adjustRightInd w:val="0"/>
        <w:spacing w:line="360" w:lineRule="auto"/>
        <w:rPr>
          <w:rFonts w:ascii="Times New Roman" w:hAnsi="Times New Roman" w:cs="Times New Roman"/>
          <w:color w:val="000000"/>
          <w:sz w:val="24"/>
          <w:szCs w:val="24"/>
        </w:rPr>
      </w:pPr>
      <w:r w:rsidRPr="00132AC1">
        <w:rPr>
          <w:rFonts w:ascii="Times New Roman" w:hAnsi="Times New Roman" w:cs="Times New Roman"/>
          <w:color w:val="000000"/>
          <w:sz w:val="24"/>
          <w:szCs w:val="24"/>
        </w:rPr>
        <w:t>The development of guidelines and training materials for users is an important component of managing</w:t>
      </w:r>
      <w:r>
        <w:rPr>
          <w:rFonts w:ascii="Times New Roman" w:hAnsi="Times New Roman" w:cs="Times New Roman"/>
          <w:color w:val="000000"/>
          <w:sz w:val="24"/>
          <w:szCs w:val="24"/>
        </w:rPr>
        <w:t xml:space="preserve"> </w:t>
      </w:r>
      <w:r w:rsidRPr="00132AC1">
        <w:rPr>
          <w:rFonts w:ascii="Times New Roman" w:hAnsi="Times New Roman" w:cs="Times New Roman"/>
          <w:color w:val="000000"/>
          <w:sz w:val="24"/>
          <w:szCs w:val="24"/>
        </w:rPr>
        <w:t xml:space="preserve">a successfully used of DRMS. The level of training required </w:t>
      </w:r>
      <w:proofErr w:type="gramStart"/>
      <w:r w:rsidRPr="00132AC1">
        <w:rPr>
          <w:rFonts w:ascii="Times New Roman" w:hAnsi="Times New Roman" w:cs="Times New Roman"/>
          <w:color w:val="000000"/>
          <w:sz w:val="24"/>
          <w:szCs w:val="24"/>
        </w:rPr>
        <w:t>will likely be dictated</w:t>
      </w:r>
      <w:proofErr w:type="gramEnd"/>
      <w:r w:rsidRPr="00132AC1">
        <w:rPr>
          <w:rFonts w:ascii="Times New Roman" w:hAnsi="Times New Roman" w:cs="Times New Roman"/>
          <w:color w:val="000000"/>
          <w:sz w:val="24"/>
          <w:szCs w:val="24"/>
        </w:rPr>
        <w:t xml:space="preserve"> by how familiar the users are with the system. Activities and materials may include:</w:t>
      </w:r>
    </w:p>
    <w:p w14:paraId="30DEB659" w14:textId="77777777" w:rsidR="00764B6F" w:rsidRPr="00132AC1" w:rsidRDefault="00764B6F" w:rsidP="00764B6F">
      <w:pPr>
        <w:pStyle w:val="ListParagraph"/>
        <w:numPr>
          <w:ilvl w:val="0"/>
          <w:numId w:val="10"/>
        </w:numPr>
        <w:autoSpaceDE w:val="0"/>
        <w:autoSpaceDN w:val="0"/>
        <w:adjustRightInd w:val="0"/>
        <w:spacing w:after="0" w:line="360" w:lineRule="auto"/>
        <w:rPr>
          <w:rFonts w:ascii="Times New Roman" w:hAnsi="Times New Roman" w:cs="Times New Roman"/>
          <w:color w:val="000000"/>
          <w:sz w:val="24"/>
          <w:szCs w:val="24"/>
        </w:rPr>
      </w:pPr>
      <w:r w:rsidRPr="00132AC1">
        <w:rPr>
          <w:rFonts w:ascii="Times New Roman" w:hAnsi="Times New Roman" w:cs="Times New Roman"/>
          <w:color w:val="000000"/>
          <w:sz w:val="24"/>
          <w:szCs w:val="24"/>
        </w:rPr>
        <w:t>FAQs documents.</w:t>
      </w:r>
    </w:p>
    <w:p w14:paraId="6B065237" w14:textId="77777777" w:rsidR="00764B6F" w:rsidRPr="00132AC1" w:rsidRDefault="00764B6F" w:rsidP="00764B6F">
      <w:pPr>
        <w:pStyle w:val="ListParagraph"/>
        <w:numPr>
          <w:ilvl w:val="0"/>
          <w:numId w:val="11"/>
        </w:numPr>
        <w:autoSpaceDE w:val="0"/>
        <w:autoSpaceDN w:val="0"/>
        <w:adjustRightInd w:val="0"/>
        <w:spacing w:after="0" w:line="360" w:lineRule="auto"/>
        <w:rPr>
          <w:rFonts w:ascii="Times New Roman" w:hAnsi="Times New Roman" w:cs="Times New Roman"/>
          <w:color w:val="000000"/>
          <w:sz w:val="24"/>
          <w:szCs w:val="24"/>
        </w:rPr>
      </w:pPr>
      <w:r w:rsidRPr="00132AC1">
        <w:rPr>
          <w:rFonts w:ascii="Times New Roman" w:hAnsi="Times New Roman" w:cs="Times New Roman"/>
          <w:color w:val="000000"/>
          <w:sz w:val="24"/>
          <w:szCs w:val="24"/>
        </w:rPr>
        <w:t xml:space="preserve">System user guides/manuals by user type, with </w:t>
      </w:r>
      <w:proofErr w:type="gramStart"/>
      <w:r w:rsidRPr="00132AC1">
        <w:rPr>
          <w:rFonts w:ascii="Times New Roman" w:hAnsi="Times New Roman" w:cs="Times New Roman"/>
          <w:color w:val="000000"/>
          <w:sz w:val="24"/>
          <w:szCs w:val="24"/>
        </w:rPr>
        <w:t>step-by-step</w:t>
      </w:r>
      <w:proofErr w:type="gramEnd"/>
      <w:r w:rsidRPr="00132AC1">
        <w:rPr>
          <w:rFonts w:ascii="Times New Roman" w:hAnsi="Times New Roman" w:cs="Times New Roman"/>
          <w:color w:val="000000"/>
          <w:sz w:val="24"/>
          <w:szCs w:val="24"/>
        </w:rPr>
        <w:t xml:space="preserve"> instructions and associated screen shots. </w:t>
      </w:r>
    </w:p>
    <w:p w14:paraId="6C8CF8AC" w14:textId="77777777" w:rsidR="00764B6F" w:rsidRPr="00132AC1" w:rsidRDefault="00764B6F" w:rsidP="00764B6F">
      <w:pPr>
        <w:pStyle w:val="ListParagraph"/>
        <w:numPr>
          <w:ilvl w:val="0"/>
          <w:numId w:val="10"/>
        </w:numPr>
        <w:autoSpaceDE w:val="0"/>
        <w:autoSpaceDN w:val="0"/>
        <w:adjustRightInd w:val="0"/>
        <w:spacing w:after="0" w:line="360" w:lineRule="auto"/>
        <w:rPr>
          <w:rFonts w:ascii="Times New Roman" w:hAnsi="Times New Roman" w:cs="Times New Roman"/>
          <w:color w:val="000000"/>
          <w:sz w:val="24"/>
          <w:szCs w:val="24"/>
        </w:rPr>
      </w:pPr>
      <w:r w:rsidRPr="00132AC1">
        <w:rPr>
          <w:rFonts w:ascii="Times New Roman" w:hAnsi="Times New Roman" w:cs="Times New Roman"/>
          <w:color w:val="000000"/>
          <w:sz w:val="24"/>
          <w:szCs w:val="24"/>
        </w:rPr>
        <w:t>Tool tips and other in-application instructions.</w:t>
      </w:r>
    </w:p>
    <w:p w14:paraId="772CBF83" w14:textId="77777777" w:rsidR="00764B6F" w:rsidRDefault="00764B6F" w:rsidP="00764B6F">
      <w:pPr>
        <w:pStyle w:val="ListParagraph"/>
        <w:numPr>
          <w:ilvl w:val="0"/>
          <w:numId w:val="11"/>
        </w:numPr>
        <w:autoSpaceDE w:val="0"/>
        <w:autoSpaceDN w:val="0"/>
        <w:adjustRightInd w:val="0"/>
        <w:spacing w:after="160" w:line="360" w:lineRule="auto"/>
        <w:rPr>
          <w:rFonts w:ascii="Times New Roman" w:hAnsi="Times New Roman" w:cs="Times New Roman"/>
          <w:sz w:val="24"/>
          <w:szCs w:val="24"/>
        </w:rPr>
      </w:pPr>
      <w:r w:rsidRPr="00132AC1">
        <w:rPr>
          <w:rFonts w:ascii="Times New Roman" w:hAnsi="Times New Roman" w:cs="Times New Roman"/>
          <w:color w:val="000000"/>
          <w:sz w:val="24"/>
          <w:szCs w:val="24"/>
        </w:rPr>
        <w:t>Training materials and sessions, which may include live or pre-recorded webinars, in-person sessions, and videos.</w:t>
      </w:r>
      <w:r w:rsidRPr="00132AC1">
        <w:rPr>
          <w:rFonts w:ascii="Times New Roman" w:hAnsi="Times New Roman" w:cs="Times New Roman"/>
          <w:sz w:val="24"/>
          <w:szCs w:val="24"/>
        </w:rPr>
        <w:t xml:space="preserve"> </w:t>
      </w:r>
    </w:p>
    <w:p w14:paraId="0ABC0D7D" w14:textId="77777777" w:rsidR="00764B6F" w:rsidRPr="0088583F" w:rsidRDefault="00764B6F" w:rsidP="00764B6F">
      <w:pPr>
        <w:autoSpaceDE w:val="0"/>
        <w:autoSpaceDN w:val="0"/>
        <w:adjustRightInd w:val="0"/>
        <w:spacing w:after="160" w:line="360" w:lineRule="auto"/>
        <w:rPr>
          <w:rFonts w:ascii="Times New Roman" w:hAnsi="Times New Roman" w:cs="Times New Roman"/>
          <w:sz w:val="24"/>
          <w:szCs w:val="24"/>
        </w:rPr>
      </w:pPr>
    </w:p>
    <w:p w14:paraId="6B5E227D" w14:textId="77777777" w:rsidR="00764B6F" w:rsidRPr="007663F1" w:rsidRDefault="00764B6F" w:rsidP="00764B6F">
      <w:pPr>
        <w:pStyle w:val="Heading1"/>
        <w:numPr>
          <w:ilvl w:val="0"/>
          <w:numId w:val="12"/>
        </w:numPr>
        <w:spacing w:before="360" w:after="120" w:line="360" w:lineRule="auto"/>
      </w:pPr>
      <w:bookmarkStart w:id="23" w:name="_Toc57477618"/>
      <w:r w:rsidRPr="007663F1">
        <w:t>Tools and data collection approaches</w:t>
      </w:r>
      <w:bookmarkEnd w:id="23"/>
    </w:p>
    <w:p w14:paraId="155E0A73" w14:textId="77777777" w:rsidR="00764B6F" w:rsidRDefault="00764B6F" w:rsidP="00764B6F">
      <w:pPr>
        <w:pStyle w:val="Heading2"/>
      </w:pPr>
      <w:bookmarkStart w:id="24" w:name="_Toc57477619"/>
      <w:r>
        <w:t>9.1 Data collection</w:t>
      </w:r>
      <w:bookmarkEnd w:id="24"/>
    </w:p>
    <w:p w14:paraId="53C3AD20" w14:textId="77777777" w:rsidR="00764B6F" w:rsidRPr="00D0786D" w:rsidRDefault="00764B6F" w:rsidP="00764B6F">
      <w:pPr>
        <w:autoSpaceDE w:val="0"/>
        <w:autoSpaceDN w:val="0"/>
        <w:adjustRightInd w:val="0"/>
        <w:spacing w:line="360" w:lineRule="auto"/>
        <w:jc w:val="both"/>
        <w:rPr>
          <w:rFonts w:ascii="Times New Roman" w:hAnsi="Times New Roman" w:cs="Times New Roman"/>
          <w:sz w:val="24"/>
          <w:szCs w:val="24"/>
        </w:rPr>
      </w:pPr>
      <w:r w:rsidRPr="00D0786D">
        <w:rPr>
          <w:rFonts w:ascii="Times New Roman" w:hAnsi="Times New Roman" w:cs="Times New Roman"/>
          <w:sz w:val="24"/>
          <w:szCs w:val="24"/>
        </w:rPr>
        <w:t>DRMS has an in build systematic data collection approaches and tool</w:t>
      </w:r>
      <w:r>
        <w:rPr>
          <w:rFonts w:ascii="Times New Roman" w:hAnsi="Times New Roman" w:cs="Times New Roman"/>
          <w:sz w:val="24"/>
          <w:szCs w:val="24"/>
        </w:rPr>
        <w:t>s</w:t>
      </w:r>
      <w:r w:rsidRPr="00D0786D">
        <w:rPr>
          <w:rFonts w:ascii="Times New Roman" w:hAnsi="Times New Roman" w:cs="Times New Roman"/>
          <w:sz w:val="24"/>
          <w:szCs w:val="24"/>
        </w:rPr>
        <w:t xml:space="preserve"> that facilitate field data collection and uploading into the system.  </w:t>
      </w:r>
      <w:r w:rsidRPr="00D0786D">
        <w:rPr>
          <w:rFonts w:ascii="Times New Roman" w:eastAsia="Times New Roman" w:hAnsi="Times New Roman" w:cs="Times New Roman"/>
          <w:sz w:val="24"/>
          <w:szCs w:val="24"/>
        </w:rPr>
        <w:t xml:space="preserve">Systematic approaches are able to </w:t>
      </w:r>
      <w:r>
        <w:rPr>
          <w:rFonts w:ascii="Times New Roman" w:eastAsia="Times New Roman" w:hAnsi="Times New Roman" w:cs="Times New Roman"/>
          <w:sz w:val="24"/>
          <w:szCs w:val="24"/>
        </w:rPr>
        <w:t xml:space="preserve">collect real time data and information from the field with minimum bias and the process of uploading </w:t>
      </w:r>
      <w:proofErr w:type="gramStart"/>
      <w:r>
        <w:rPr>
          <w:rFonts w:ascii="Times New Roman" w:eastAsia="Times New Roman" w:hAnsi="Times New Roman" w:cs="Times New Roman"/>
          <w:sz w:val="24"/>
          <w:szCs w:val="24"/>
        </w:rPr>
        <w:t>is also</w:t>
      </w:r>
      <w:proofErr w:type="gramEnd"/>
      <w:r>
        <w:rPr>
          <w:rFonts w:ascii="Times New Roman" w:eastAsia="Times New Roman" w:hAnsi="Times New Roman" w:cs="Times New Roman"/>
          <w:sz w:val="24"/>
          <w:szCs w:val="24"/>
        </w:rPr>
        <w:t xml:space="preserve"> straightforward. Data related to changes in landscapes are </w:t>
      </w:r>
      <w:proofErr w:type="gramStart"/>
      <w:r>
        <w:rPr>
          <w:rFonts w:ascii="Times New Roman" w:eastAsia="Times New Roman" w:hAnsi="Times New Roman" w:cs="Times New Roman"/>
          <w:sz w:val="24"/>
          <w:szCs w:val="24"/>
        </w:rPr>
        <w:t>best collected</w:t>
      </w:r>
      <w:proofErr w:type="gramEnd"/>
      <w:r>
        <w:rPr>
          <w:rFonts w:ascii="Times New Roman" w:eastAsia="Times New Roman" w:hAnsi="Times New Roman" w:cs="Times New Roman"/>
          <w:sz w:val="24"/>
          <w:szCs w:val="24"/>
        </w:rPr>
        <w:t xml:space="preserve"> using systematic approaches in such a way that it is possible to e</w:t>
      </w:r>
      <w:r w:rsidRPr="00D0786D">
        <w:rPr>
          <w:rFonts w:ascii="Times New Roman" w:eastAsia="Times New Roman" w:hAnsi="Times New Roman" w:cs="Times New Roman"/>
          <w:sz w:val="24"/>
          <w:szCs w:val="24"/>
        </w:rPr>
        <w:t xml:space="preserve">stablish long-term and rigorous monitoring systems to </w:t>
      </w:r>
      <w:r>
        <w:rPr>
          <w:rFonts w:ascii="Times New Roman" w:eastAsia="Times New Roman" w:hAnsi="Times New Roman" w:cs="Times New Roman"/>
          <w:sz w:val="24"/>
          <w:szCs w:val="24"/>
        </w:rPr>
        <w:t xml:space="preserve">monitor </w:t>
      </w:r>
      <w:r w:rsidRPr="00D0786D">
        <w:rPr>
          <w:rFonts w:ascii="Times New Roman" w:eastAsia="Times New Roman" w:hAnsi="Times New Roman" w:cs="Times New Roman"/>
          <w:sz w:val="24"/>
          <w:szCs w:val="24"/>
        </w:rPr>
        <w:t>the status of natural resources</w:t>
      </w:r>
      <w:r>
        <w:rPr>
          <w:rFonts w:ascii="Times New Roman" w:eastAsia="Times New Roman" w:hAnsi="Times New Roman" w:cs="Times New Roman"/>
          <w:sz w:val="24"/>
          <w:szCs w:val="24"/>
        </w:rPr>
        <w:t xml:space="preserve"> in the landscape such as </w:t>
      </w:r>
      <w:r w:rsidRPr="00D0786D">
        <w:rPr>
          <w:rFonts w:ascii="Times New Roman" w:eastAsia="Times New Roman" w:hAnsi="Times New Roman" w:cs="Times New Roman"/>
          <w:sz w:val="24"/>
          <w:szCs w:val="24"/>
        </w:rPr>
        <w:t>the change in land use/land cover</w:t>
      </w:r>
      <w:r>
        <w:rPr>
          <w:rFonts w:ascii="Times New Roman" w:eastAsia="Times New Roman" w:hAnsi="Times New Roman" w:cs="Times New Roman"/>
          <w:sz w:val="24"/>
          <w:szCs w:val="24"/>
        </w:rPr>
        <w:t>.</w:t>
      </w:r>
      <w:r w:rsidRPr="00D0786D">
        <w:rPr>
          <w:rFonts w:ascii="Times New Roman" w:eastAsia="Times New Roman" w:hAnsi="Times New Roman" w:cs="Times New Roman"/>
          <w:sz w:val="24"/>
          <w:szCs w:val="24"/>
        </w:rPr>
        <w:t xml:space="preserve">  The ground-based methods </w:t>
      </w:r>
      <w:proofErr w:type="gramStart"/>
      <w:r w:rsidRPr="00D0786D">
        <w:rPr>
          <w:rFonts w:ascii="Times New Roman" w:eastAsia="Times New Roman" w:hAnsi="Times New Roman" w:cs="Times New Roman"/>
          <w:sz w:val="24"/>
          <w:szCs w:val="24"/>
        </w:rPr>
        <w:t>are complemented</w:t>
      </w:r>
      <w:proofErr w:type="gramEnd"/>
      <w:r w:rsidRPr="00D0786D">
        <w:rPr>
          <w:rFonts w:ascii="Times New Roman" w:eastAsia="Times New Roman" w:hAnsi="Times New Roman" w:cs="Times New Roman"/>
          <w:sz w:val="24"/>
          <w:szCs w:val="24"/>
        </w:rPr>
        <w:t xml:space="preserve"> with the use of remote sensing data to establish </w:t>
      </w:r>
      <w:r>
        <w:rPr>
          <w:rFonts w:ascii="Times New Roman" w:eastAsia="Times New Roman" w:hAnsi="Times New Roman" w:cs="Times New Roman"/>
          <w:sz w:val="24"/>
          <w:szCs w:val="24"/>
        </w:rPr>
        <w:t xml:space="preserve">for instance </w:t>
      </w:r>
      <w:r w:rsidRPr="00D0786D">
        <w:rPr>
          <w:rFonts w:ascii="Times New Roman" w:eastAsia="Times New Roman" w:hAnsi="Times New Roman" w:cs="Times New Roman"/>
          <w:sz w:val="24"/>
          <w:szCs w:val="24"/>
        </w:rPr>
        <w:t xml:space="preserve">relationships between aboveground vegetation </w:t>
      </w:r>
      <w:r>
        <w:rPr>
          <w:rFonts w:ascii="Times New Roman" w:eastAsia="Times New Roman" w:hAnsi="Times New Roman" w:cs="Times New Roman"/>
          <w:sz w:val="24"/>
          <w:szCs w:val="24"/>
        </w:rPr>
        <w:t xml:space="preserve">and </w:t>
      </w:r>
      <w:r w:rsidRPr="00D0786D">
        <w:rPr>
          <w:rFonts w:ascii="Times New Roman" w:eastAsia="Times New Roman" w:hAnsi="Times New Roman" w:cs="Times New Roman"/>
          <w:sz w:val="24"/>
          <w:szCs w:val="24"/>
        </w:rPr>
        <w:t xml:space="preserve">soil health. Remote sensing, in addition to assessing </w:t>
      </w:r>
      <w:r>
        <w:rPr>
          <w:rFonts w:ascii="Times New Roman" w:eastAsia="Times New Roman" w:hAnsi="Times New Roman" w:cs="Times New Roman"/>
          <w:sz w:val="24"/>
          <w:szCs w:val="24"/>
        </w:rPr>
        <w:t>spatial data</w:t>
      </w:r>
      <w:r w:rsidRPr="00D0786D">
        <w:rPr>
          <w:rFonts w:ascii="Times New Roman" w:eastAsia="Times New Roman" w:hAnsi="Times New Roman" w:cs="Times New Roman"/>
          <w:sz w:val="24"/>
          <w:szCs w:val="24"/>
        </w:rPr>
        <w:t xml:space="preserve">, allow for the establishment of monitoring </w:t>
      </w:r>
      <w:r>
        <w:rPr>
          <w:rFonts w:ascii="Times New Roman" w:eastAsia="Times New Roman" w:hAnsi="Times New Roman" w:cs="Times New Roman"/>
          <w:sz w:val="24"/>
          <w:szCs w:val="24"/>
        </w:rPr>
        <w:t xml:space="preserve">systems </w:t>
      </w:r>
      <w:r w:rsidRPr="00D0786D">
        <w:rPr>
          <w:rFonts w:ascii="Times New Roman" w:eastAsia="Times New Roman" w:hAnsi="Times New Roman" w:cs="Times New Roman"/>
          <w:sz w:val="24"/>
          <w:szCs w:val="24"/>
        </w:rPr>
        <w:t>at larger spatial scales.</w:t>
      </w:r>
      <w:r>
        <w:rPr>
          <w:rFonts w:ascii="Times New Roman" w:eastAsia="Times New Roman" w:hAnsi="Times New Roman" w:cs="Times New Roman"/>
          <w:sz w:val="24"/>
          <w:szCs w:val="24"/>
        </w:rPr>
        <w:t xml:space="preserve"> </w:t>
      </w:r>
    </w:p>
    <w:p w14:paraId="14D58C2E" w14:textId="77777777" w:rsidR="00764B6F" w:rsidRDefault="00764B6F" w:rsidP="00764B6F">
      <w:pPr>
        <w:autoSpaceDE w:val="0"/>
        <w:autoSpaceDN w:val="0"/>
        <w:adjustRightInd w:val="0"/>
      </w:pPr>
    </w:p>
    <w:p w14:paraId="5F6F753C" w14:textId="77777777" w:rsidR="00764B6F" w:rsidRPr="007A6996" w:rsidRDefault="00764B6F" w:rsidP="00764B6F">
      <w:pPr>
        <w:pStyle w:val="Heading2"/>
      </w:pPr>
      <w:bookmarkStart w:id="25" w:name="_Toc57477620"/>
      <w:r>
        <w:t>9</w:t>
      </w:r>
      <w:r w:rsidRPr="007663F1">
        <w:t xml:space="preserve">.2 </w:t>
      </w:r>
      <w:r>
        <w:t xml:space="preserve">Sample data to be collected under the </w:t>
      </w:r>
      <w:bookmarkEnd w:id="25"/>
      <w:r>
        <w:t>IGREENFIN phase 1</w:t>
      </w:r>
    </w:p>
    <w:p w14:paraId="51F1654C" w14:textId="77777777" w:rsidR="00764B6F" w:rsidRPr="007A6996" w:rsidRDefault="00764B6F" w:rsidP="00764B6F">
      <w:pPr>
        <w:autoSpaceDE w:val="0"/>
        <w:autoSpaceDN w:val="0"/>
        <w:adjustRightInd w:val="0"/>
        <w:spacing w:line="360" w:lineRule="auto"/>
        <w:jc w:val="both"/>
        <w:rPr>
          <w:rFonts w:ascii="Times New Roman" w:hAnsi="Times New Roman" w:cs="Times New Roman"/>
          <w:sz w:val="24"/>
          <w:szCs w:val="24"/>
        </w:rPr>
      </w:pPr>
    </w:p>
    <w:p w14:paraId="34C80108" w14:textId="77777777" w:rsidR="00764B6F" w:rsidRPr="007663F1" w:rsidRDefault="00764B6F" w:rsidP="00764B6F">
      <w:pPr>
        <w:autoSpaceDE w:val="0"/>
        <w:autoSpaceDN w:val="0"/>
        <w:adjustRightInd w:val="0"/>
        <w:spacing w:line="360" w:lineRule="auto"/>
        <w:jc w:val="both"/>
        <w:rPr>
          <w:rFonts w:ascii="Times New Roman" w:hAnsi="Times New Roman" w:cs="Times New Roman"/>
          <w:b/>
          <w:bCs/>
          <w:sz w:val="24"/>
          <w:szCs w:val="24"/>
        </w:rPr>
      </w:pPr>
      <w:r w:rsidRPr="007663F1">
        <w:rPr>
          <w:rFonts w:ascii="Times New Roman" w:hAnsi="Times New Roman" w:cs="Times New Roman"/>
          <w:b/>
          <w:bCs/>
          <w:sz w:val="24"/>
          <w:szCs w:val="24"/>
        </w:rPr>
        <w:t>GHG emissions data</w:t>
      </w:r>
    </w:p>
    <w:p w14:paraId="77DC6360" w14:textId="77777777" w:rsidR="00764B6F" w:rsidRPr="007A6996" w:rsidRDefault="00764B6F" w:rsidP="00764B6F">
      <w:pPr>
        <w:autoSpaceDE w:val="0"/>
        <w:autoSpaceDN w:val="0"/>
        <w:adjustRightInd w:val="0"/>
        <w:spacing w:line="360" w:lineRule="auto"/>
        <w:jc w:val="both"/>
        <w:rPr>
          <w:rFonts w:ascii="Times New Roman" w:hAnsi="Times New Roman" w:cs="Times New Roman"/>
          <w:sz w:val="24"/>
          <w:szCs w:val="24"/>
        </w:rPr>
      </w:pPr>
      <w:r w:rsidRPr="007A6996">
        <w:rPr>
          <w:rFonts w:ascii="Times New Roman" w:hAnsi="Times New Roman" w:cs="Times New Roman"/>
          <w:sz w:val="24"/>
          <w:szCs w:val="24"/>
        </w:rPr>
        <w:t xml:space="preserve">DRMS </w:t>
      </w:r>
      <w:r>
        <w:rPr>
          <w:rFonts w:ascii="Times New Roman" w:hAnsi="Times New Roman" w:cs="Times New Roman"/>
          <w:sz w:val="24"/>
          <w:szCs w:val="24"/>
        </w:rPr>
        <w:t xml:space="preserve">used data collection and </w:t>
      </w:r>
      <w:r w:rsidRPr="007A6996">
        <w:rPr>
          <w:rFonts w:ascii="Times New Roman" w:hAnsi="Times New Roman" w:cs="Times New Roman"/>
          <w:sz w:val="24"/>
          <w:szCs w:val="24"/>
        </w:rPr>
        <w:t>reporting are foundational to a wide variety of GHG policies, and</w:t>
      </w:r>
    </w:p>
    <w:p w14:paraId="5CDD410D" w14:textId="77777777" w:rsidR="00764B6F" w:rsidRPr="007A6996" w:rsidRDefault="00764B6F" w:rsidP="00764B6F">
      <w:pPr>
        <w:autoSpaceDE w:val="0"/>
        <w:autoSpaceDN w:val="0"/>
        <w:adjustRightInd w:val="0"/>
        <w:spacing w:line="360" w:lineRule="auto"/>
        <w:jc w:val="both"/>
        <w:rPr>
          <w:rFonts w:ascii="Times New Roman" w:hAnsi="Times New Roman" w:cs="Times New Roman"/>
          <w:sz w:val="24"/>
          <w:szCs w:val="24"/>
        </w:rPr>
      </w:pPr>
      <w:proofErr w:type="gramStart"/>
      <w:r w:rsidRPr="007A6996">
        <w:rPr>
          <w:rFonts w:ascii="Times New Roman" w:hAnsi="Times New Roman" w:cs="Times New Roman"/>
          <w:sz w:val="24"/>
          <w:szCs w:val="24"/>
        </w:rPr>
        <w:t>allow</w:t>
      </w:r>
      <w:proofErr w:type="gramEnd"/>
      <w:r w:rsidRPr="007A6996">
        <w:rPr>
          <w:rFonts w:ascii="Times New Roman" w:hAnsi="Times New Roman" w:cs="Times New Roman"/>
          <w:sz w:val="24"/>
          <w:szCs w:val="24"/>
        </w:rPr>
        <w:t xml:space="preserve"> regulators and policy makers to meet or </w:t>
      </w:r>
      <w:proofErr w:type="spellStart"/>
      <w:r w:rsidRPr="007A6996">
        <w:rPr>
          <w:rFonts w:ascii="Times New Roman" w:hAnsi="Times New Roman" w:cs="Times New Roman"/>
          <w:sz w:val="24"/>
          <w:szCs w:val="24"/>
        </w:rPr>
        <w:t>analyze</w:t>
      </w:r>
      <w:proofErr w:type="spellEnd"/>
      <w:r w:rsidRPr="007A6996">
        <w:rPr>
          <w:rFonts w:ascii="Times New Roman" w:hAnsi="Times New Roman" w:cs="Times New Roman"/>
          <w:sz w:val="24"/>
          <w:szCs w:val="24"/>
        </w:rPr>
        <w:t xml:space="preserve"> progress toward stated policy objectives. Policy</w:t>
      </w:r>
      <w:r>
        <w:rPr>
          <w:rFonts w:ascii="Times New Roman" w:hAnsi="Times New Roman" w:cs="Times New Roman"/>
          <w:sz w:val="24"/>
          <w:szCs w:val="24"/>
        </w:rPr>
        <w:t xml:space="preserve"> </w:t>
      </w:r>
      <w:r w:rsidRPr="007A6996">
        <w:rPr>
          <w:rFonts w:ascii="Times New Roman" w:hAnsi="Times New Roman" w:cs="Times New Roman"/>
          <w:sz w:val="24"/>
          <w:szCs w:val="24"/>
        </w:rPr>
        <w:t>objectives may include improving national GHG inventories, emissions trading systems, carbon</w:t>
      </w:r>
      <w:r>
        <w:rPr>
          <w:rFonts w:ascii="Times New Roman" w:hAnsi="Times New Roman" w:cs="Times New Roman"/>
          <w:sz w:val="24"/>
          <w:szCs w:val="24"/>
        </w:rPr>
        <w:t xml:space="preserve"> </w:t>
      </w:r>
      <w:r w:rsidRPr="007A6996">
        <w:rPr>
          <w:rFonts w:ascii="Times New Roman" w:hAnsi="Times New Roman" w:cs="Times New Roman"/>
          <w:sz w:val="24"/>
          <w:szCs w:val="24"/>
        </w:rPr>
        <w:t>taxes, crediting approaches; energy and energy efficiency initiatives, energy consumption taxes,</w:t>
      </w:r>
      <w:r>
        <w:rPr>
          <w:rFonts w:ascii="Times New Roman" w:hAnsi="Times New Roman" w:cs="Times New Roman"/>
          <w:sz w:val="24"/>
          <w:szCs w:val="24"/>
        </w:rPr>
        <w:t xml:space="preserve"> </w:t>
      </w:r>
      <w:r w:rsidRPr="007A6996">
        <w:rPr>
          <w:rFonts w:ascii="Times New Roman" w:hAnsi="Times New Roman" w:cs="Times New Roman"/>
          <w:sz w:val="24"/>
          <w:szCs w:val="24"/>
        </w:rPr>
        <w:t>energy balance, emissions standards, carbon targets or commitments (e.g., NAMAs), and national and</w:t>
      </w:r>
      <w:r>
        <w:rPr>
          <w:rFonts w:ascii="Times New Roman" w:hAnsi="Times New Roman" w:cs="Times New Roman"/>
          <w:sz w:val="24"/>
          <w:szCs w:val="24"/>
        </w:rPr>
        <w:t xml:space="preserve"> </w:t>
      </w:r>
      <w:r w:rsidRPr="007A6996">
        <w:rPr>
          <w:rFonts w:ascii="Times New Roman" w:hAnsi="Times New Roman" w:cs="Times New Roman"/>
          <w:sz w:val="24"/>
          <w:szCs w:val="24"/>
        </w:rPr>
        <w:t>regional analyses.</w:t>
      </w:r>
    </w:p>
    <w:p w14:paraId="2F156E35" w14:textId="77777777" w:rsidR="00764B6F" w:rsidRPr="007A6996" w:rsidRDefault="00764B6F" w:rsidP="00764B6F">
      <w:pPr>
        <w:spacing w:line="360" w:lineRule="auto"/>
        <w:jc w:val="both"/>
        <w:rPr>
          <w:rFonts w:ascii="Times New Roman" w:hAnsi="Times New Roman" w:cs="Times New Roman"/>
          <w:sz w:val="24"/>
          <w:szCs w:val="24"/>
        </w:rPr>
      </w:pPr>
    </w:p>
    <w:p w14:paraId="6431C2F7" w14:textId="77777777" w:rsidR="00764B6F" w:rsidRPr="00E66FB6" w:rsidRDefault="00764B6F" w:rsidP="00764B6F">
      <w:pPr>
        <w:pStyle w:val="Default"/>
        <w:spacing w:line="360" w:lineRule="auto"/>
        <w:jc w:val="both"/>
        <w:rPr>
          <w:rFonts w:ascii="Times New Roman" w:hAnsi="Times New Roman" w:cs="Times New Roman"/>
          <w:lang w:val="en-GB"/>
        </w:rPr>
      </w:pPr>
      <w:r w:rsidRPr="00E66FB6">
        <w:rPr>
          <w:rFonts w:ascii="Times New Roman" w:hAnsi="Times New Roman" w:cs="Times New Roman"/>
          <w:b/>
          <w:bCs/>
          <w:lang w:val="en-GB"/>
        </w:rPr>
        <w:t xml:space="preserve">Ex-Ante Carbon-balance Tool (EX-ACT) </w:t>
      </w:r>
    </w:p>
    <w:p w14:paraId="64116428" w14:textId="77777777" w:rsidR="00764B6F" w:rsidRPr="007A6996" w:rsidRDefault="00764B6F" w:rsidP="00764B6F">
      <w:pPr>
        <w:autoSpaceDE w:val="0"/>
        <w:autoSpaceDN w:val="0"/>
        <w:adjustRightInd w:val="0"/>
        <w:spacing w:line="360" w:lineRule="auto"/>
        <w:jc w:val="both"/>
        <w:rPr>
          <w:rFonts w:ascii="Times New Roman" w:hAnsi="Times New Roman" w:cs="Times New Roman"/>
          <w:color w:val="000000"/>
          <w:sz w:val="24"/>
          <w:szCs w:val="24"/>
        </w:rPr>
      </w:pPr>
      <w:r w:rsidRPr="007A6996">
        <w:rPr>
          <w:rFonts w:ascii="Times New Roman" w:hAnsi="Times New Roman" w:cs="Times New Roman"/>
          <w:color w:val="000000"/>
          <w:sz w:val="24"/>
          <w:szCs w:val="24"/>
        </w:rPr>
        <w:t xml:space="preserve">The DRMS will support the implementation of </w:t>
      </w:r>
      <w:r w:rsidRPr="00001A05">
        <w:rPr>
          <w:rFonts w:ascii="Times New Roman" w:hAnsi="Times New Roman" w:cs="Times New Roman"/>
          <w:color w:val="000000"/>
          <w:sz w:val="24"/>
          <w:szCs w:val="24"/>
        </w:rPr>
        <w:t xml:space="preserve">EX-ACT </w:t>
      </w:r>
      <w:r w:rsidRPr="007A6996">
        <w:rPr>
          <w:rFonts w:ascii="Times New Roman" w:hAnsi="Times New Roman" w:cs="Times New Roman"/>
          <w:color w:val="000000"/>
          <w:sz w:val="24"/>
          <w:szCs w:val="24"/>
        </w:rPr>
        <w:t>by facilitating data collection for the various phase</w:t>
      </w:r>
      <w:r>
        <w:rPr>
          <w:rFonts w:ascii="Times New Roman" w:hAnsi="Times New Roman" w:cs="Times New Roman"/>
          <w:color w:val="000000"/>
          <w:sz w:val="24"/>
          <w:szCs w:val="24"/>
        </w:rPr>
        <w:t>s</w:t>
      </w:r>
      <w:r w:rsidRPr="007A6996">
        <w:rPr>
          <w:rFonts w:ascii="Times New Roman" w:hAnsi="Times New Roman" w:cs="Times New Roman"/>
          <w:color w:val="000000"/>
          <w:sz w:val="24"/>
          <w:szCs w:val="24"/>
        </w:rPr>
        <w:t xml:space="preserve"> of its implementation. Whether data for </w:t>
      </w:r>
      <w:r w:rsidRPr="007A6996">
        <w:rPr>
          <w:rFonts w:ascii="Times New Roman" w:hAnsi="Times New Roman" w:cs="Times New Roman"/>
          <w:sz w:val="24"/>
          <w:szCs w:val="24"/>
        </w:rPr>
        <w:t>parameterization/calibration or for running calculation, DRMS will upload t</w:t>
      </w:r>
      <w:r w:rsidRPr="007A6996">
        <w:rPr>
          <w:rFonts w:ascii="Times New Roman" w:hAnsi="Times New Roman" w:cs="Times New Roman"/>
          <w:color w:val="000000"/>
          <w:sz w:val="24"/>
          <w:szCs w:val="24"/>
        </w:rPr>
        <w:t xml:space="preserve">he spreadsheet of each project or country to facilitate </w:t>
      </w:r>
      <w:r w:rsidRPr="007A6996">
        <w:rPr>
          <w:rFonts w:ascii="Times New Roman" w:hAnsi="Times New Roman" w:cs="Times New Roman"/>
          <w:color w:val="000000"/>
          <w:sz w:val="24"/>
          <w:szCs w:val="24"/>
        </w:rPr>
        <w:lastRenderedPageBreak/>
        <w:t>monitoring and reporting</w:t>
      </w:r>
      <w:r>
        <w:rPr>
          <w:rFonts w:ascii="Times New Roman" w:hAnsi="Times New Roman" w:cs="Times New Roman"/>
          <w:color w:val="000000"/>
          <w:sz w:val="24"/>
          <w:szCs w:val="24"/>
        </w:rPr>
        <w:t xml:space="preserve"> at various levels</w:t>
      </w:r>
      <w:r w:rsidRPr="007A6996">
        <w:rPr>
          <w:rFonts w:ascii="Times New Roman" w:hAnsi="Times New Roman" w:cs="Times New Roman"/>
          <w:color w:val="000000"/>
          <w:sz w:val="24"/>
          <w:szCs w:val="24"/>
        </w:rPr>
        <w:t xml:space="preserve">. An integrated DRMS </w:t>
      </w:r>
      <w:r>
        <w:rPr>
          <w:rFonts w:ascii="Times New Roman" w:hAnsi="Times New Roman" w:cs="Times New Roman"/>
          <w:color w:val="000000"/>
          <w:sz w:val="24"/>
          <w:szCs w:val="24"/>
        </w:rPr>
        <w:t xml:space="preserve">and </w:t>
      </w:r>
      <w:r w:rsidRPr="007A6996">
        <w:rPr>
          <w:rFonts w:ascii="Times New Roman" w:hAnsi="Times New Roman" w:cs="Times New Roman"/>
          <w:color w:val="000000"/>
          <w:sz w:val="24"/>
          <w:szCs w:val="24"/>
        </w:rPr>
        <w:t xml:space="preserve">EX-ACT will strengthen the </w:t>
      </w:r>
      <w:r w:rsidRPr="00001A05">
        <w:rPr>
          <w:rFonts w:ascii="Times New Roman" w:hAnsi="Times New Roman" w:cs="Times New Roman"/>
          <w:color w:val="000000"/>
          <w:sz w:val="24"/>
          <w:szCs w:val="24"/>
        </w:rPr>
        <w:t xml:space="preserve">land-based accounting system </w:t>
      </w:r>
      <w:r w:rsidRPr="007A6996">
        <w:rPr>
          <w:rFonts w:ascii="Times New Roman" w:hAnsi="Times New Roman" w:cs="Times New Roman"/>
          <w:color w:val="000000"/>
          <w:sz w:val="24"/>
          <w:szCs w:val="24"/>
        </w:rPr>
        <w:t>that summarize all the data (tier 1 and tier 2)  related to the e</w:t>
      </w:r>
      <w:r w:rsidRPr="00001A05">
        <w:rPr>
          <w:rFonts w:ascii="Times New Roman" w:hAnsi="Times New Roman" w:cs="Times New Roman"/>
          <w:color w:val="000000"/>
          <w:sz w:val="24"/>
          <w:szCs w:val="24"/>
        </w:rPr>
        <w:t>stimated values of the five carbon pools: above ground biomass, below ground biomass, dead wood, litter and soil organic carbon</w:t>
      </w:r>
      <w:r w:rsidRPr="007A6996">
        <w:rPr>
          <w:rFonts w:ascii="Times New Roman" w:hAnsi="Times New Roman" w:cs="Times New Roman"/>
          <w:color w:val="000000"/>
          <w:sz w:val="24"/>
          <w:szCs w:val="24"/>
        </w:rPr>
        <w:t>, as well as e</w:t>
      </w:r>
      <w:r w:rsidRPr="00001A05">
        <w:rPr>
          <w:rFonts w:ascii="Times New Roman" w:hAnsi="Times New Roman" w:cs="Times New Roman"/>
          <w:color w:val="000000"/>
          <w:sz w:val="24"/>
          <w:szCs w:val="24"/>
        </w:rPr>
        <w:t xml:space="preserve">stimated coefficients of CH4, N2O and selected other CO2 emissions. </w:t>
      </w:r>
      <w:r w:rsidRPr="007A6996">
        <w:rPr>
          <w:rFonts w:ascii="Times New Roman" w:hAnsi="Times New Roman" w:cs="Times New Roman"/>
          <w:color w:val="000000"/>
          <w:sz w:val="24"/>
          <w:szCs w:val="24"/>
        </w:rPr>
        <w:t xml:space="preserve">Then the derived values of carbon stocks, stock changes as well as CH4, N2O and CO2 emissions, which are the basis of the overall </w:t>
      </w:r>
      <w:proofErr w:type="gramStart"/>
      <w:r w:rsidRPr="007A6996">
        <w:rPr>
          <w:rFonts w:ascii="Times New Roman" w:hAnsi="Times New Roman" w:cs="Times New Roman"/>
          <w:color w:val="000000"/>
          <w:sz w:val="24"/>
          <w:szCs w:val="24"/>
        </w:rPr>
        <w:t>carbon-balance</w:t>
      </w:r>
      <w:proofErr w:type="gramEnd"/>
      <w:r w:rsidRPr="007A6996">
        <w:rPr>
          <w:rFonts w:ascii="Times New Roman" w:hAnsi="Times New Roman" w:cs="Times New Roman"/>
          <w:color w:val="000000"/>
          <w:sz w:val="24"/>
          <w:szCs w:val="24"/>
        </w:rPr>
        <w:t xml:space="preserve"> will be projected through digital dashboard.</w:t>
      </w:r>
    </w:p>
    <w:p w14:paraId="0A3C37FD" w14:textId="77777777" w:rsidR="00764B6F" w:rsidRPr="00001A05" w:rsidRDefault="00764B6F" w:rsidP="00764B6F">
      <w:pPr>
        <w:autoSpaceDE w:val="0"/>
        <w:autoSpaceDN w:val="0"/>
        <w:adjustRightInd w:val="0"/>
        <w:spacing w:line="360" w:lineRule="auto"/>
        <w:jc w:val="both"/>
        <w:rPr>
          <w:rFonts w:ascii="Times New Roman" w:hAnsi="Times New Roman" w:cs="Times New Roman"/>
          <w:color w:val="000000"/>
          <w:sz w:val="24"/>
          <w:szCs w:val="24"/>
        </w:rPr>
      </w:pPr>
    </w:p>
    <w:p w14:paraId="433C9623" w14:textId="77777777" w:rsidR="00764B6F" w:rsidRPr="007A6996" w:rsidRDefault="00764B6F" w:rsidP="00764B6F">
      <w:pPr>
        <w:pStyle w:val="Default"/>
        <w:spacing w:line="360" w:lineRule="auto"/>
        <w:jc w:val="both"/>
        <w:rPr>
          <w:rFonts w:ascii="Times New Roman" w:hAnsi="Times New Roman" w:cs="Times New Roman"/>
        </w:rPr>
      </w:pPr>
    </w:p>
    <w:p w14:paraId="0658A385" w14:textId="77777777" w:rsidR="00764B6F" w:rsidRPr="00270699" w:rsidRDefault="00764B6F" w:rsidP="00764B6F">
      <w:pPr>
        <w:pStyle w:val="Default"/>
        <w:spacing w:line="360" w:lineRule="auto"/>
        <w:jc w:val="both"/>
        <w:rPr>
          <w:rFonts w:ascii="Times New Roman" w:hAnsi="Times New Roman" w:cs="Times New Roman"/>
          <w:b/>
          <w:bCs/>
        </w:rPr>
      </w:pPr>
      <w:r w:rsidRPr="00270699">
        <w:rPr>
          <w:rFonts w:ascii="Times New Roman" w:hAnsi="Times New Roman" w:cs="Times New Roman"/>
          <w:b/>
          <w:bCs/>
        </w:rPr>
        <w:t xml:space="preserve">Electrification and renewable energy in rural communities </w:t>
      </w:r>
    </w:p>
    <w:p w14:paraId="1185E0E3" w14:textId="77777777" w:rsidR="00764B6F" w:rsidRDefault="00764B6F" w:rsidP="00764B6F">
      <w:pPr>
        <w:spacing w:line="360" w:lineRule="auto"/>
        <w:jc w:val="both"/>
        <w:rPr>
          <w:rFonts w:ascii="Times New Roman" w:hAnsi="Times New Roman" w:cs="Times New Roman"/>
          <w:sz w:val="24"/>
          <w:szCs w:val="24"/>
        </w:rPr>
      </w:pPr>
      <w:r w:rsidRPr="007A6996">
        <w:rPr>
          <w:rFonts w:ascii="Times New Roman" w:hAnsi="Times New Roman" w:cs="Times New Roman"/>
          <w:sz w:val="24"/>
          <w:szCs w:val="24"/>
        </w:rPr>
        <w:t xml:space="preserve">Digital dashboard </w:t>
      </w:r>
      <w:proofErr w:type="gramStart"/>
      <w:r w:rsidRPr="007A6996">
        <w:rPr>
          <w:rFonts w:ascii="Times New Roman" w:hAnsi="Times New Roman" w:cs="Times New Roman"/>
          <w:sz w:val="24"/>
          <w:szCs w:val="24"/>
        </w:rPr>
        <w:t>will also be created</w:t>
      </w:r>
      <w:proofErr w:type="gramEnd"/>
      <w:r w:rsidRPr="007A6996">
        <w:rPr>
          <w:rFonts w:ascii="Times New Roman" w:hAnsi="Times New Roman" w:cs="Times New Roman"/>
          <w:sz w:val="24"/>
          <w:szCs w:val="24"/>
        </w:rPr>
        <w:t xml:space="preserve"> for each country to capture the net amount of renewable electricity delivered to each consumer connected to the project renewable electricity generation system(s). Data </w:t>
      </w:r>
      <w:proofErr w:type="gramStart"/>
      <w:r w:rsidRPr="007A6996">
        <w:rPr>
          <w:rFonts w:ascii="Times New Roman" w:hAnsi="Times New Roman" w:cs="Times New Roman"/>
          <w:sz w:val="24"/>
          <w:szCs w:val="24"/>
        </w:rPr>
        <w:t>will be collected and uploaded on the monthly basis</w:t>
      </w:r>
      <w:proofErr w:type="gramEnd"/>
      <w:r w:rsidRPr="007A6996">
        <w:rPr>
          <w:rFonts w:ascii="Times New Roman" w:hAnsi="Times New Roman" w:cs="Times New Roman"/>
          <w:sz w:val="24"/>
          <w:szCs w:val="24"/>
        </w:rPr>
        <w:t>. Alternatively, the net amount of renewable electricity delivered to all the consumers connected to the project renewable electricity generation system(s) could be calculated and used for analyses.</w:t>
      </w:r>
      <w:r>
        <w:rPr>
          <w:rFonts w:ascii="Times New Roman" w:hAnsi="Times New Roman" w:cs="Times New Roman"/>
          <w:sz w:val="24"/>
          <w:szCs w:val="24"/>
        </w:rPr>
        <w:t xml:space="preserve"> </w:t>
      </w:r>
      <w:r w:rsidRPr="007A6996">
        <w:rPr>
          <w:rFonts w:ascii="Times New Roman" w:hAnsi="Times New Roman" w:cs="Times New Roman"/>
          <w:sz w:val="24"/>
          <w:szCs w:val="24"/>
        </w:rPr>
        <w:t xml:space="preserve">For solar photovoltaic electricity systems, the annual average value for availability </w:t>
      </w:r>
      <w:proofErr w:type="gramStart"/>
      <w:r w:rsidRPr="007A6996">
        <w:rPr>
          <w:rFonts w:ascii="Times New Roman" w:hAnsi="Times New Roman" w:cs="Times New Roman"/>
          <w:sz w:val="24"/>
          <w:szCs w:val="24"/>
        </w:rPr>
        <w:t>will be obtained</w:t>
      </w:r>
      <w:proofErr w:type="gramEnd"/>
      <w:r w:rsidRPr="007A6996">
        <w:rPr>
          <w:rFonts w:ascii="Times New Roman" w:hAnsi="Times New Roman" w:cs="Times New Roman"/>
          <w:sz w:val="24"/>
          <w:szCs w:val="24"/>
        </w:rPr>
        <w:t xml:space="preserve"> by assuming a conservative default value of twelve per cent for the annual average value for availability, or by calculating the annual average value for availability based on local site conditions and system characteristics. In the case where there are multiple electricity generation systems with different characteristics, the data collection, and the calculation </w:t>
      </w:r>
      <w:proofErr w:type="gramStart"/>
      <w:r w:rsidRPr="007A6996">
        <w:rPr>
          <w:rFonts w:ascii="Times New Roman" w:hAnsi="Times New Roman" w:cs="Times New Roman"/>
          <w:sz w:val="24"/>
          <w:szCs w:val="24"/>
        </w:rPr>
        <w:t>will be done</w:t>
      </w:r>
      <w:proofErr w:type="gramEnd"/>
      <w:r w:rsidRPr="007A6996">
        <w:rPr>
          <w:rFonts w:ascii="Times New Roman" w:hAnsi="Times New Roman" w:cs="Times New Roman"/>
          <w:sz w:val="24"/>
          <w:szCs w:val="24"/>
        </w:rPr>
        <w:t xml:space="preserve"> separately for each system and the weighted average value will be taken. In this case, sub system dashboards </w:t>
      </w:r>
      <w:proofErr w:type="gramStart"/>
      <w:r w:rsidRPr="007A6996">
        <w:rPr>
          <w:rFonts w:ascii="Times New Roman" w:hAnsi="Times New Roman" w:cs="Times New Roman"/>
          <w:sz w:val="24"/>
          <w:szCs w:val="24"/>
        </w:rPr>
        <w:t>will be created</w:t>
      </w:r>
      <w:proofErr w:type="gramEnd"/>
      <w:r w:rsidRPr="007A6996">
        <w:rPr>
          <w:rFonts w:ascii="Times New Roman" w:hAnsi="Times New Roman" w:cs="Times New Roman"/>
          <w:sz w:val="24"/>
          <w:szCs w:val="24"/>
        </w:rPr>
        <w:t xml:space="preserve"> for the various systems then the weighted average will be visualized in the country dashboard.</w:t>
      </w:r>
    </w:p>
    <w:p w14:paraId="58112773" w14:textId="77777777" w:rsidR="00764B6F" w:rsidRDefault="00764B6F" w:rsidP="00764B6F">
      <w:pPr>
        <w:spacing w:line="360" w:lineRule="auto"/>
        <w:jc w:val="both"/>
        <w:rPr>
          <w:rFonts w:ascii="Times New Roman" w:hAnsi="Times New Roman" w:cs="Times New Roman"/>
          <w:sz w:val="24"/>
          <w:szCs w:val="24"/>
        </w:rPr>
      </w:pPr>
    </w:p>
    <w:p w14:paraId="25234F74" w14:textId="77777777" w:rsidR="00764B6F" w:rsidRPr="00C637CE" w:rsidRDefault="00764B6F" w:rsidP="00764B6F">
      <w:pPr>
        <w:pStyle w:val="Heading1"/>
        <w:numPr>
          <w:ilvl w:val="0"/>
          <w:numId w:val="12"/>
        </w:numPr>
        <w:spacing w:before="360" w:after="120" w:line="240" w:lineRule="auto"/>
      </w:pPr>
      <w:bookmarkStart w:id="26" w:name="_Toc57477621"/>
      <w:r w:rsidRPr="00C637CE">
        <w:t>Linking the various dashboard with the project geoportal</w:t>
      </w:r>
      <w:bookmarkEnd w:id="26"/>
    </w:p>
    <w:p w14:paraId="56ABE576" w14:textId="77777777" w:rsidR="00764B6F" w:rsidRPr="00C637CE" w:rsidRDefault="00764B6F" w:rsidP="00764B6F">
      <w:pPr>
        <w:spacing w:line="360" w:lineRule="auto"/>
        <w:jc w:val="both"/>
        <w:rPr>
          <w:rFonts w:ascii="Times New Roman" w:hAnsi="Times New Roman" w:cs="Times New Roman"/>
          <w:sz w:val="24"/>
          <w:szCs w:val="24"/>
        </w:rPr>
      </w:pPr>
      <w:r w:rsidRPr="00C637CE">
        <w:rPr>
          <w:rFonts w:ascii="Times New Roman" w:hAnsi="Times New Roman" w:cs="Times New Roman"/>
          <w:sz w:val="24"/>
          <w:szCs w:val="24"/>
        </w:rPr>
        <w:t xml:space="preserve">The project will also collect a range of spatial data that need to be </w:t>
      </w:r>
      <w:proofErr w:type="spellStart"/>
      <w:proofErr w:type="gramStart"/>
      <w:r w:rsidRPr="00C637CE">
        <w:rPr>
          <w:rFonts w:ascii="Times New Roman" w:hAnsi="Times New Roman" w:cs="Times New Roman"/>
          <w:sz w:val="24"/>
          <w:szCs w:val="24"/>
        </w:rPr>
        <w:t>analyzed</w:t>
      </w:r>
      <w:proofErr w:type="spellEnd"/>
      <w:proofErr w:type="gramEnd"/>
      <w:r w:rsidRPr="00C637CE">
        <w:rPr>
          <w:rFonts w:ascii="Times New Roman" w:hAnsi="Times New Roman" w:cs="Times New Roman"/>
          <w:sz w:val="24"/>
          <w:szCs w:val="24"/>
        </w:rPr>
        <w:t xml:space="preserve"> and visualized for the benefits of the stakeholders. A geoportal will be created to establish the link between the spatial data and the various project databases</w:t>
      </w:r>
      <w:r>
        <w:rPr>
          <w:rFonts w:ascii="Times New Roman" w:hAnsi="Times New Roman" w:cs="Times New Roman"/>
          <w:sz w:val="24"/>
          <w:szCs w:val="24"/>
        </w:rPr>
        <w:t xml:space="preserve"> in such a way that there is interaction between the various </w:t>
      </w:r>
      <w:proofErr w:type="gramStart"/>
      <w:r>
        <w:rPr>
          <w:rFonts w:ascii="Times New Roman" w:hAnsi="Times New Roman" w:cs="Times New Roman"/>
          <w:sz w:val="24"/>
          <w:szCs w:val="24"/>
        </w:rPr>
        <w:t>component</w:t>
      </w:r>
      <w:proofErr w:type="gramEnd"/>
      <w:r>
        <w:rPr>
          <w:rFonts w:ascii="Times New Roman" w:hAnsi="Times New Roman" w:cs="Times New Roman"/>
          <w:sz w:val="24"/>
          <w:szCs w:val="24"/>
        </w:rPr>
        <w:t xml:space="preserve"> of the project</w:t>
      </w:r>
      <w:r w:rsidRPr="00C637CE">
        <w:rPr>
          <w:rFonts w:ascii="Times New Roman" w:hAnsi="Times New Roman" w:cs="Times New Roman"/>
          <w:sz w:val="24"/>
          <w:szCs w:val="24"/>
        </w:rPr>
        <w:t xml:space="preserve">. </w:t>
      </w:r>
      <w:proofErr w:type="gramStart"/>
      <w:r w:rsidRPr="00C637CE">
        <w:rPr>
          <w:rFonts w:ascii="Times New Roman" w:hAnsi="Times New Roman" w:cs="Times New Roman"/>
          <w:sz w:val="24"/>
          <w:szCs w:val="24"/>
        </w:rPr>
        <w:t xml:space="preserve">The objectives of the geoportal are to </w:t>
      </w:r>
      <w:r>
        <w:rPr>
          <w:rFonts w:ascii="Times New Roman" w:hAnsi="Times New Roman" w:cs="Times New Roman"/>
          <w:sz w:val="24"/>
          <w:szCs w:val="24"/>
        </w:rPr>
        <w:t xml:space="preserve">1) </w:t>
      </w:r>
      <w:r w:rsidRPr="00C637CE">
        <w:rPr>
          <w:rFonts w:ascii="Times New Roman" w:hAnsi="Times New Roman" w:cs="Times New Roman"/>
          <w:sz w:val="24"/>
          <w:szCs w:val="24"/>
        </w:rPr>
        <w:t xml:space="preserve">establish regional spatial data infrastructure that provides and integrates geographically-referenced data generated by </w:t>
      </w:r>
      <w:r>
        <w:rPr>
          <w:rFonts w:ascii="Times New Roman" w:hAnsi="Times New Roman" w:cs="Times New Roman"/>
          <w:sz w:val="24"/>
          <w:szCs w:val="24"/>
        </w:rPr>
        <w:t xml:space="preserve">project activities, </w:t>
      </w:r>
      <w:r w:rsidRPr="00C637CE">
        <w:rPr>
          <w:rFonts w:ascii="Times New Roman" w:hAnsi="Times New Roman" w:cs="Times New Roman"/>
          <w:sz w:val="24"/>
          <w:szCs w:val="24"/>
        </w:rPr>
        <w:t xml:space="preserve">various stakeholders, government agencies/offices, and the </w:t>
      </w:r>
      <w:r w:rsidRPr="00C637CE">
        <w:rPr>
          <w:rFonts w:ascii="Times New Roman" w:hAnsi="Times New Roman" w:cs="Times New Roman"/>
          <w:sz w:val="24"/>
          <w:szCs w:val="24"/>
        </w:rPr>
        <w:lastRenderedPageBreak/>
        <w:t xml:space="preserve">universities; </w:t>
      </w:r>
      <w:r>
        <w:rPr>
          <w:rFonts w:ascii="Times New Roman" w:hAnsi="Times New Roman" w:cs="Times New Roman"/>
          <w:sz w:val="24"/>
          <w:szCs w:val="24"/>
        </w:rPr>
        <w:t xml:space="preserve">2) </w:t>
      </w:r>
      <w:r w:rsidRPr="00C637CE">
        <w:rPr>
          <w:rFonts w:ascii="Times New Roman" w:hAnsi="Times New Roman" w:cs="Times New Roman"/>
          <w:sz w:val="24"/>
          <w:szCs w:val="24"/>
        </w:rPr>
        <w:t xml:space="preserve">provide a customer-friendly portal 24/7 web/online access to spatial data; </w:t>
      </w:r>
      <w:r>
        <w:rPr>
          <w:rFonts w:ascii="Times New Roman" w:hAnsi="Times New Roman" w:cs="Times New Roman"/>
          <w:sz w:val="24"/>
          <w:szCs w:val="24"/>
        </w:rPr>
        <w:t xml:space="preserve">and 3) </w:t>
      </w:r>
      <w:r w:rsidRPr="00C637CE">
        <w:rPr>
          <w:rFonts w:ascii="Times New Roman" w:hAnsi="Times New Roman" w:cs="Times New Roman"/>
          <w:sz w:val="24"/>
          <w:szCs w:val="24"/>
        </w:rPr>
        <w:t>provide an ICT platform for collaboration, data and resource sharing, integration, transparency and resource optimization.</w:t>
      </w:r>
      <w:proofErr w:type="gramEnd"/>
      <w:r w:rsidRPr="00C637CE">
        <w:rPr>
          <w:rFonts w:ascii="Times New Roman" w:hAnsi="Times New Roman" w:cs="Times New Roman"/>
          <w:sz w:val="24"/>
          <w:szCs w:val="24"/>
        </w:rPr>
        <w:t xml:space="preserve"> The project geoportal will above all be a spatial database management system capable of managing localized data, and therefore capable of entering, storing and extracting, querying </w:t>
      </w:r>
      <w:proofErr w:type="spellStart"/>
      <w:r w:rsidRPr="00C637CE">
        <w:rPr>
          <w:rFonts w:ascii="Times New Roman" w:hAnsi="Times New Roman" w:cs="Times New Roman"/>
          <w:sz w:val="24"/>
          <w:szCs w:val="24"/>
        </w:rPr>
        <w:t>analyzing</w:t>
      </w:r>
      <w:proofErr w:type="spellEnd"/>
      <w:r w:rsidRPr="00C637CE">
        <w:rPr>
          <w:rFonts w:ascii="Times New Roman" w:hAnsi="Times New Roman" w:cs="Times New Roman"/>
          <w:sz w:val="24"/>
          <w:szCs w:val="24"/>
        </w:rPr>
        <w:t xml:space="preserve"> them, and finally visualize them in form of maps</w:t>
      </w:r>
      <w:r>
        <w:rPr>
          <w:rFonts w:ascii="Times New Roman" w:hAnsi="Times New Roman" w:cs="Times New Roman"/>
          <w:sz w:val="24"/>
          <w:szCs w:val="24"/>
        </w:rPr>
        <w:t xml:space="preserve"> for interest of various users.</w:t>
      </w:r>
    </w:p>
    <w:p w14:paraId="1B8ED548" w14:textId="77777777" w:rsidR="00764B6F" w:rsidRDefault="00764B6F" w:rsidP="00764B6F">
      <w:pPr>
        <w:spacing w:line="360" w:lineRule="auto"/>
        <w:jc w:val="both"/>
        <w:rPr>
          <w:rFonts w:ascii="Times New Roman" w:hAnsi="Times New Roman" w:cs="Times New Roman"/>
          <w:sz w:val="24"/>
          <w:szCs w:val="24"/>
        </w:rPr>
      </w:pPr>
    </w:p>
    <w:p w14:paraId="5198F6D5" w14:textId="77777777" w:rsidR="00764B6F" w:rsidRDefault="00764B6F" w:rsidP="00764B6F">
      <w:pPr>
        <w:spacing w:line="360" w:lineRule="auto"/>
        <w:jc w:val="both"/>
        <w:rPr>
          <w:rFonts w:ascii="Times New Roman" w:hAnsi="Times New Roman" w:cs="Times New Roman"/>
          <w:sz w:val="24"/>
          <w:szCs w:val="24"/>
        </w:rPr>
      </w:pPr>
    </w:p>
    <w:p w14:paraId="744234C0" w14:textId="77777777" w:rsidR="00621BF3" w:rsidRPr="00764B6F" w:rsidRDefault="00621BF3">
      <w:pPr>
        <w:rPr>
          <w:b/>
          <w:bCs/>
        </w:rPr>
      </w:pPr>
    </w:p>
    <w:sectPr w:rsidR="00621BF3" w:rsidRPr="00764B6F">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A22C" w16cex:dateUtc="2021-10-20T12:11:00Z"/>
  <w16cex:commentExtensible w16cex:durableId="251AA478" w16cex:dateUtc="2021-10-20T12:21:00Z"/>
  <w16cex:commentExtensible w16cex:durableId="251AA414" w16cex:dateUtc="2021-10-20T12:20:00Z"/>
  <w16cex:commentExtensible w16cex:durableId="251AA4B9" w16cex:dateUtc="2021-10-20T12:22:00Z"/>
  <w16cex:commentExtensible w16cex:durableId="251AA53D" w16cex:dateUtc="2021-10-20T12:25:00Z"/>
  <w16cex:commentExtensible w16cex:durableId="251AB0AC" w16cex:dateUtc="2021-10-20T1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056B40" w16cid:durableId="251AA22C"/>
  <w16cid:commentId w16cid:paraId="2559EED9" w16cid:durableId="251AA478"/>
  <w16cid:commentId w16cid:paraId="17C9C2A7" w16cid:durableId="251AA414"/>
  <w16cid:commentId w16cid:paraId="2F030313" w16cid:durableId="251AA4B9"/>
  <w16cid:commentId w16cid:paraId="3CD7BBC3" w16cid:durableId="251AA53D"/>
  <w16cid:commentId w16cid:paraId="23A42A08" w16cid:durableId="251AB0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D7CDB" w14:textId="77777777" w:rsidR="00474B5A" w:rsidRDefault="00474B5A" w:rsidP="005D5A08">
      <w:pPr>
        <w:spacing w:after="0" w:line="240" w:lineRule="auto"/>
      </w:pPr>
      <w:r>
        <w:separator/>
      </w:r>
    </w:p>
  </w:endnote>
  <w:endnote w:type="continuationSeparator" w:id="0">
    <w:p w14:paraId="45788A3C" w14:textId="77777777" w:rsidR="00474B5A" w:rsidRDefault="00474B5A" w:rsidP="005D5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Bold">
    <w:altName w:val="Calibri"/>
    <w:panose1 w:val="00000000000000000000"/>
    <w:charset w:val="A1"/>
    <w:family w:val="auto"/>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40D74" w14:textId="77777777" w:rsidR="00474B5A" w:rsidRDefault="00474B5A" w:rsidP="005D5A08">
      <w:pPr>
        <w:spacing w:after="0" w:line="240" w:lineRule="auto"/>
      </w:pPr>
      <w:r>
        <w:separator/>
      </w:r>
    </w:p>
  </w:footnote>
  <w:footnote w:type="continuationSeparator" w:id="0">
    <w:p w14:paraId="28739140" w14:textId="77777777" w:rsidR="00474B5A" w:rsidRDefault="00474B5A" w:rsidP="005D5A08">
      <w:pPr>
        <w:spacing w:after="0" w:line="240" w:lineRule="auto"/>
      </w:pPr>
      <w:r>
        <w:continuationSeparator/>
      </w:r>
    </w:p>
  </w:footnote>
  <w:footnote w:id="1">
    <w:p w14:paraId="6272AAA4" w14:textId="6903FE41" w:rsidR="00880AF5" w:rsidRPr="00E66FB6" w:rsidRDefault="00880AF5">
      <w:pPr>
        <w:pStyle w:val="FootnoteText"/>
        <w:rPr>
          <w:lang w:val="en-US"/>
        </w:rPr>
      </w:pPr>
      <w:r>
        <w:rPr>
          <w:rStyle w:val="FootnoteReference"/>
        </w:rPr>
        <w:footnoteRef/>
      </w:r>
      <w:r>
        <w:t xml:space="preserve"> </w:t>
      </w:r>
      <w:r w:rsidRPr="00356AFB">
        <w:t>https://www.fao.org/3/x3940e/x3940e02.htm</w:t>
      </w:r>
    </w:p>
  </w:footnote>
  <w:footnote w:id="2">
    <w:p w14:paraId="2E47BB9E" w14:textId="158A90BB" w:rsidR="00880AF5" w:rsidRPr="00E66FB6" w:rsidRDefault="00880AF5">
      <w:pPr>
        <w:pStyle w:val="FootnoteText"/>
        <w:rPr>
          <w:lang w:val="en-US"/>
        </w:rPr>
      </w:pPr>
      <w:r>
        <w:rPr>
          <w:rStyle w:val="FootnoteReference"/>
        </w:rPr>
        <w:footnoteRef/>
      </w:r>
      <w:r>
        <w:t xml:space="preserve"> </w:t>
      </w:r>
      <w:r w:rsidRPr="00356AFB">
        <w:t>https://www.mdpi.com/2077-0472/11/4/356/htm</w:t>
      </w:r>
    </w:p>
  </w:footnote>
  <w:footnote w:id="3">
    <w:p w14:paraId="2AC94F32" w14:textId="014C0D54" w:rsidR="00880AF5" w:rsidRPr="00E66FB6" w:rsidRDefault="00880AF5">
      <w:pPr>
        <w:pStyle w:val="FootnoteText"/>
        <w:rPr>
          <w:lang w:val="en-US"/>
        </w:rPr>
      </w:pPr>
      <w:r>
        <w:rPr>
          <w:rStyle w:val="FootnoteReference"/>
        </w:rPr>
        <w:footnoteRef/>
      </w:r>
      <w:r>
        <w:t xml:space="preserve"> </w:t>
      </w:r>
      <w:proofErr w:type="spellStart"/>
      <w:r>
        <w:rPr>
          <w:rFonts w:ascii="Arial" w:hAnsi="Arial" w:cs="Arial"/>
          <w:color w:val="222222"/>
          <w:shd w:val="clear" w:color="auto" w:fill="FFFFFF"/>
        </w:rPr>
        <w:t>Thevathasan</w:t>
      </w:r>
      <w:proofErr w:type="spellEnd"/>
      <w:r>
        <w:rPr>
          <w:rFonts w:ascii="Arial" w:hAnsi="Arial" w:cs="Arial"/>
          <w:color w:val="222222"/>
          <w:shd w:val="clear" w:color="auto" w:fill="FFFFFF"/>
        </w:rPr>
        <w:t>, N.V.; Gordon, A.M. Ecology of Tree Intercropping Systems in the North Temperate Region: Experiences from Southern Ontario, Canada. </w:t>
      </w:r>
      <w:proofErr w:type="spellStart"/>
      <w:r>
        <w:rPr>
          <w:rStyle w:val="html-italic"/>
          <w:rFonts w:ascii="Arial" w:hAnsi="Arial" w:cs="Arial"/>
          <w:i/>
          <w:iCs/>
          <w:color w:val="222222"/>
          <w:shd w:val="clear" w:color="auto" w:fill="FFFFFF"/>
        </w:rPr>
        <w:t>Agrofor</w:t>
      </w:r>
      <w:proofErr w:type="spellEnd"/>
      <w:r>
        <w:rPr>
          <w:rStyle w:val="html-italic"/>
          <w:rFonts w:ascii="Arial" w:hAnsi="Arial" w:cs="Arial"/>
          <w:i/>
          <w:iCs/>
          <w:color w:val="222222"/>
          <w:shd w:val="clear" w:color="auto" w:fill="FFFFFF"/>
        </w:rPr>
        <w:t>. Syst.</w:t>
      </w:r>
      <w:r>
        <w:rPr>
          <w:rFonts w:ascii="Arial" w:hAnsi="Arial" w:cs="Arial"/>
          <w:color w:val="222222"/>
          <w:shd w:val="clear" w:color="auto" w:fill="FFFFFF"/>
        </w:rPr>
        <w:t> </w:t>
      </w:r>
      <w:r>
        <w:rPr>
          <w:rFonts w:ascii="Arial" w:hAnsi="Arial" w:cs="Arial"/>
          <w:b/>
          <w:bCs/>
          <w:color w:val="222222"/>
          <w:shd w:val="clear" w:color="auto" w:fill="FFFFFF"/>
        </w:rPr>
        <w:t>2004</w:t>
      </w:r>
      <w:r>
        <w:rPr>
          <w:rFonts w:ascii="Arial" w:hAnsi="Arial" w:cs="Arial"/>
          <w:color w:val="222222"/>
          <w:shd w:val="clear" w:color="auto" w:fill="FFFFFF"/>
        </w:rPr>
        <w:t>, </w:t>
      </w:r>
      <w:r>
        <w:rPr>
          <w:rStyle w:val="html-italic"/>
          <w:rFonts w:ascii="Arial" w:hAnsi="Arial" w:cs="Arial"/>
          <w:i/>
          <w:iCs/>
          <w:color w:val="222222"/>
          <w:shd w:val="clear" w:color="auto" w:fill="FFFFFF"/>
        </w:rPr>
        <w:t>61</w:t>
      </w:r>
      <w:r>
        <w:rPr>
          <w:rFonts w:ascii="Arial" w:hAnsi="Arial" w:cs="Arial"/>
          <w:color w:val="222222"/>
          <w:shd w:val="clear" w:color="auto" w:fill="FFFFFF"/>
        </w:rPr>
        <w:t>, 257–268.</w:t>
      </w:r>
    </w:p>
  </w:footnote>
  <w:footnote w:id="4">
    <w:p w14:paraId="0F14F825" w14:textId="47121A73" w:rsidR="00880AF5" w:rsidRPr="00E66FB6" w:rsidRDefault="00880AF5">
      <w:pPr>
        <w:pStyle w:val="FootnoteText"/>
        <w:rPr>
          <w:lang w:val="en-US"/>
        </w:rPr>
      </w:pPr>
      <w:r>
        <w:rPr>
          <w:rStyle w:val="FootnoteReference"/>
        </w:rPr>
        <w:footnoteRef/>
      </w:r>
      <w:r>
        <w:t xml:space="preserve"> </w:t>
      </w:r>
      <w:r>
        <w:rPr>
          <w:rFonts w:ascii="Arial" w:hAnsi="Arial" w:cs="Arial"/>
          <w:color w:val="222222"/>
          <w:shd w:val="clear" w:color="auto" w:fill="FFFFFF"/>
        </w:rPr>
        <w:t>Jose, S. Agroforestry for Ecosystem Services and Environmental Benefits: An Overview. </w:t>
      </w:r>
      <w:proofErr w:type="spellStart"/>
      <w:r>
        <w:rPr>
          <w:rStyle w:val="html-italic"/>
          <w:rFonts w:ascii="Arial" w:hAnsi="Arial" w:cs="Arial"/>
          <w:i/>
          <w:iCs/>
          <w:color w:val="222222"/>
          <w:shd w:val="clear" w:color="auto" w:fill="FFFFFF"/>
        </w:rPr>
        <w:t>Agrofor</w:t>
      </w:r>
      <w:proofErr w:type="spellEnd"/>
      <w:r>
        <w:rPr>
          <w:rStyle w:val="html-italic"/>
          <w:rFonts w:ascii="Arial" w:hAnsi="Arial" w:cs="Arial"/>
          <w:i/>
          <w:iCs/>
          <w:color w:val="222222"/>
          <w:shd w:val="clear" w:color="auto" w:fill="FFFFFF"/>
        </w:rPr>
        <w:t>. Syst.</w:t>
      </w:r>
      <w:r>
        <w:rPr>
          <w:rFonts w:ascii="Arial" w:hAnsi="Arial" w:cs="Arial"/>
          <w:color w:val="222222"/>
          <w:shd w:val="clear" w:color="auto" w:fill="FFFFFF"/>
        </w:rPr>
        <w:t> </w:t>
      </w:r>
      <w:r>
        <w:rPr>
          <w:rFonts w:ascii="Arial" w:hAnsi="Arial" w:cs="Arial"/>
          <w:b/>
          <w:bCs/>
          <w:color w:val="222222"/>
          <w:shd w:val="clear" w:color="auto" w:fill="FFFFFF"/>
        </w:rPr>
        <w:t>2009</w:t>
      </w:r>
      <w:r>
        <w:rPr>
          <w:rFonts w:ascii="Arial" w:hAnsi="Arial" w:cs="Arial"/>
          <w:color w:val="222222"/>
          <w:shd w:val="clear" w:color="auto" w:fill="FFFFFF"/>
        </w:rPr>
        <w:t>, </w:t>
      </w:r>
      <w:r>
        <w:rPr>
          <w:rStyle w:val="html-italic"/>
          <w:rFonts w:ascii="Arial" w:hAnsi="Arial" w:cs="Arial"/>
          <w:i/>
          <w:iCs/>
          <w:color w:val="222222"/>
          <w:shd w:val="clear" w:color="auto" w:fill="FFFFFF"/>
        </w:rPr>
        <w:t>76</w:t>
      </w:r>
      <w:r>
        <w:rPr>
          <w:rFonts w:ascii="Arial" w:hAnsi="Arial" w:cs="Arial"/>
          <w:color w:val="222222"/>
          <w:shd w:val="clear" w:color="auto" w:fill="FFFFFF"/>
        </w:rPr>
        <w:t>, 1–10. [</w:t>
      </w:r>
      <w:hyperlink r:id="rId1" w:tgtFrame="_blank" w:history="1">
        <w:r>
          <w:rPr>
            <w:rStyle w:val="Hyperlink"/>
            <w:rFonts w:ascii="Arial" w:hAnsi="Arial" w:cs="Arial"/>
            <w:b/>
            <w:bCs/>
            <w:color w:val="3156A2"/>
            <w:shd w:val="clear" w:color="auto" w:fill="FFFFFF"/>
          </w:rPr>
          <w:t>Google Scholar</w:t>
        </w:r>
      </w:hyperlink>
      <w:r>
        <w:rPr>
          <w:rFonts w:ascii="Arial" w:hAnsi="Arial" w:cs="Arial"/>
          <w:color w:val="222222"/>
          <w:shd w:val="clear" w:color="auto" w:fill="FFFFFF"/>
        </w:rPr>
        <w:t>]</w:t>
      </w:r>
    </w:p>
  </w:footnote>
  <w:footnote w:id="5">
    <w:p w14:paraId="7BC99361" w14:textId="21EE4947" w:rsidR="00880AF5" w:rsidRPr="00E66FB6" w:rsidRDefault="00880AF5">
      <w:pPr>
        <w:pStyle w:val="FootnoteText"/>
        <w:rPr>
          <w:lang w:val="en-US"/>
        </w:rPr>
      </w:pPr>
      <w:r>
        <w:rPr>
          <w:rStyle w:val="FootnoteReference"/>
        </w:rPr>
        <w:footnoteRef/>
      </w:r>
      <w:r>
        <w:t xml:space="preserve"> </w:t>
      </w:r>
      <w:r>
        <w:rPr>
          <w:rFonts w:ascii="Arial" w:hAnsi="Arial" w:cs="Arial"/>
          <w:color w:val="222222"/>
          <w:shd w:val="clear" w:color="auto" w:fill="FFFFFF"/>
        </w:rPr>
        <w:t>Jose, S. Agroforestry for Ecosystem Services and Environmental Benefits: An Overview. </w:t>
      </w:r>
      <w:proofErr w:type="spellStart"/>
      <w:r>
        <w:rPr>
          <w:rStyle w:val="html-italic"/>
          <w:rFonts w:ascii="Arial" w:hAnsi="Arial" w:cs="Arial"/>
          <w:i/>
          <w:iCs/>
          <w:color w:val="222222"/>
          <w:shd w:val="clear" w:color="auto" w:fill="FFFFFF"/>
        </w:rPr>
        <w:t>Agrofor</w:t>
      </w:r>
      <w:proofErr w:type="spellEnd"/>
      <w:r>
        <w:rPr>
          <w:rStyle w:val="html-italic"/>
          <w:rFonts w:ascii="Arial" w:hAnsi="Arial" w:cs="Arial"/>
          <w:i/>
          <w:iCs/>
          <w:color w:val="222222"/>
          <w:shd w:val="clear" w:color="auto" w:fill="FFFFFF"/>
        </w:rPr>
        <w:t>. Syst.</w:t>
      </w:r>
      <w:r>
        <w:rPr>
          <w:rFonts w:ascii="Arial" w:hAnsi="Arial" w:cs="Arial"/>
          <w:color w:val="222222"/>
          <w:shd w:val="clear" w:color="auto" w:fill="FFFFFF"/>
        </w:rPr>
        <w:t> </w:t>
      </w:r>
      <w:r>
        <w:rPr>
          <w:rFonts w:ascii="Arial" w:hAnsi="Arial" w:cs="Arial"/>
          <w:b/>
          <w:bCs/>
          <w:color w:val="222222"/>
          <w:shd w:val="clear" w:color="auto" w:fill="FFFFFF"/>
        </w:rPr>
        <w:t>2009</w:t>
      </w:r>
      <w:r>
        <w:rPr>
          <w:rFonts w:ascii="Arial" w:hAnsi="Arial" w:cs="Arial"/>
          <w:color w:val="222222"/>
          <w:shd w:val="clear" w:color="auto" w:fill="FFFFFF"/>
        </w:rPr>
        <w:t>, </w:t>
      </w:r>
      <w:r>
        <w:rPr>
          <w:rStyle w:val="html-italic"/>
          <w:rFonts w:ascii="Arial" w:hAnsi="Arial" w:cs="Arial"/>
          <w:i/>
          <w:iCs/>
          <w:color w:val="222222"/>
          <w:shd w:val="clear" w:color="auto" w:fill="FFFFFF"/>
        </w:rPr>
        <w:t>76</w:t>
      </w:r>
      <w:r>
        <w:rPr>
          <w:rFonts w:ascii="Arial" w:hAnsi="Arial" w:cs="Arial"/>
          <w:color w:val="222222"/>
          <w:shd w:val="clear" w:color="auto" w:fill="FFFFFF"/>
        </w:rPr>
        <w:t>, 1–10.</w:t>
      </w:r>
    </w:p>
  </w:footnote>
  <w:footnote w:id="6">
    <w:p w14:paraId="75157F95" w14:textId="41150538" w:rsidR="00880AF5" w:rsidRPr="00E66FB6" w:rsidRDefault="00880AF5">
      <w:pPr>
        <w:pStyle w:val="FootnoteText"/>
        <w:rPr>
          <w:lang w:val="en-US"/>
        </w:rPr>
      </w:pPr>
      <w:r>
        <w:rPr>
          <w:rStyle w:val="FootnoteReference"/>
        </w:rPr>
        <w:footnoteRef/>
      </w:r>
      <w:r>
        <w:t xml:space="preserve"> </w:t>
      </w:r>
      <w:proofErr w:type="spellStart"/>
      <w:r>
        <w:rPr>
          <w:rFonts w:ascii="Arial" w:hAnsi="Arial" w:cs="Arial"/>
          <w:color w:val="222222"/>
          <w:shd w:val="clear" w:color="auto" w:fill="FFFFFF"/>
        </w:rPr>
        <w:t>Eichhorn</w:t>
      </w:r>
      <w:proofErr w:type="spellEnd"/>
      <w:r>
        <w:rPr>
          <w:rFonts w:ascii="Arial" w:hAnsi="Arial" w:cs="Arial"/>
          <w:color w:val="222222"/>
          <w:shd w:val="clear" w:color="auto" w:fill="FFFFFF"/>
        </w:rPr>
        <w:t xml:space="preserve">, M.P.; Paris, P.; Herzog, F.; </w:t>
      </w:r>
      <w:proofErr w:type="spellStart"/>
      <w:r>
        <w:rPr>
          <w:rFonts w:ascii="Arial" w:hAnsi="Arial" w:cs="Arial"/>
          <w:color w:val="222222"/>
          <w:shd w:val="clear" w:color="auto" w:fill="FFFFFF"/>
        </w:rPr>
        <w:t>Incoll</w:t>
      </w:r>
      <w:proofErr w:type="spellEnd"/>
      <w:r>
        <w:rPr>
          <w:rFonts w:ascii="Arial" w:hAnsi="Arial" w:cs="Arial"/>
          <w:color w:val="222222"/>
          <w:shd w:val="clear" w:color="auto" w:fill="FFFFFF"/>
        </w:rPr>
        <w:t xml:space="preserve">, L.D.; </w:t>
      </w:r>
      <w:proofErr w:type="spellStart"/>
      <w:r>
        <w:rPr>
          <w:rFonts w:ascii="Arial" w:hAnsi="Arial" w:cs="Arial"/>
          <w:color w:val="222222"/>
          <w:shd w:val="clear" w:color="auto" w:fill="FFFFFF"/>
        </w:rPr>
        <w:t>Liagre</w:t>
      </w:r>
      <w:proofErr w:type="spellEnd"/>
      <w:r>
        <w:rPr>
          <w:rFonts w:ascii="Arial" w:hAnsi="Arial" w:cs="Arial"/>
          <w:color w:val="222222"/>
          <w:shd w:val="clear" w:color="auto" w:fill="FFFFFF"/>
        </w:rPr>
        <w:t xml:space="preserve">, F.; </w:t>
      </w:r>
      <w:proofErr w:type="spellStart"/>
      <w:r>
        <w:rPr>
          <w:rFonts w:ascii="Arial" w:hAnsi="Arial" w:cs="Arial"/>
          <w:color w:val="222222"/>
          <w:shd w:val="clear" w:color="auto" w:fill="FFFFFF"/>
        </w:rPr>
        <w:t>Mantzanas</w:t>
      </w:r>
      <w:proofErr w:type="spellEnd"/>
      <w:r>
        <w:rPr>
          <w:rFonts w:ascii="Arial" w:hAnsi="Arial" w:cs="Arial"/>
          <w:color w:val="222222"/>
          <w:shd w:val="clear" w:color="auto" w:fill="FFFFFF"/>
        </w:rPr>
        <w:t xml:space="preserve">, K.; </w:t>
      </w:r>
      <w:proofErr w:type="spellStart"/>
      <w:r>
        <w:rPr>
          <w:rFonts w:ascii="Arial" w:hAnsi="Arial" w:cs="Arial"/>
          <w:color w:val="222222"/>
          <w:shd w:val="clear" w:color="auto" w:fill="FFFFFF"/>
        </w:rPr>
        <w:t>Mayus</w:t>
      </w:r>
      <w:proofErr w:type="spellEnd"/>
      <w:r>
        <w:rPr>
          <w:rFonts w:ascii="Arial" w:hAnsi="Arial" w:cs="Arial"/>
          <w:color w:val="222222"/>
          <w:shd w:val="clear" w:color="auto" w:fill="FFFFFF"/>
        </w:rPr>
        <w:t xml:space="preserve">, M.; Moreno, G.; </w:t>
      </w:r>
      <w:proofErr w:type="spellStart"/>
      <w:r>
        <w:rPr>
          <w:rFonts w:ascii="Arial" w:hAnsi="Arial" w:cs="Arial"/>
          <w:color w:val="222222"/>
          <w:shd w:val="clear" w:color="auto" w:fill="FFFFFF"/>
        </w:rPr>
        <w:t>Papanastasis</w:t>
      </w:r>
      <w:proofErr w:type="spellEnd"/>
      <w:r>
        <w:rPr>
          <w:rFonts w:ascii="Arial" w:hAnsi="Arial" w:cs="Arial"/>
          <w:color w:val="222222"/>
          <w:shd w:val="clear" w:color="auto" w:fill="FFFFFF"/>
        </w:rPr>
        <w:t xml:space="preserve">, V.P.; </w:t>
      </w:r>
      <w:proofErr w:type="spellStart"/>
      <w:r>
        <w:rPr>
          <w:rFonts w:ascii="Arial" w:hAnsi="Arial" w:cs="Arial"/>
          <w:color w:val="222222"/>
          <w:shd w:val="clear" w:color="auto" w:fill="FFFFFF"/>
        </w:rPr>
        <w:t>Pilbeam</w:t>
      </w:r>
      <w:proofErr w:type="spellEnd"/>
      <w:r>
        <w:rPr>
          <w:rFonts w:ascii="Arial" w:hAnsi="Arial" w:cs="Arial"/>
          <w:color w:val="222222"/>
          <w:shd w:val="clear" w:color="auto" w:fill="FFFFFF"/>
        </w:rPr>
        <w:t xml:space="preserve">, D.J.; et al. </w:t>
      </w:r>
      <w:proofErr w:type="spellStart"/>
      <w:r>
        <w:rPr>
          <w:rFonts w:ascii="Arial" w:hAnsi="Arial" w:cs="Arial"/>
          <w:color w:val="222222"/>
          <w:shd w:val="clear" w:color="auto" w:fill="FFFFFF"/>
        </w:rPr>
        <w:t>Silvoarable</w:t>
      </w:r>
      <w:proofErr w:type="spellEnd"/>
      <w:r>
        <w:rPr>
          <w:rFonts w:ascii="Arial" w:hAnsi="Arial" w:cs="Arial"/>
          <w:color w:val="222222"/>
          <w:shd w:val="clear" w:color="auto" w:fill="FFFFFF"/>
        </w:rPr>
        <w:t xml:space="preserve"> Systems in Europe—Past, Present and Future Prospects. </w:t>
      </w:r>
      <w:proofErr w:type="spellStart"/>
      <w:r>
        <w:rPr>
          <w:rStyle w:val="html-italic"/>
          <w:rFonts w:ascii="Arial" w:hAnsi="Arial" w:cs="Arial"/>
          <w:i/>
          <w:iCs/>
          <w:color w:val="222222"/>
          <w:shd w:val="clear" w:color="auto" w:fill="FFFFFF"/>
        </w:rPr>
        <w:t>Agrofor</w:t>
      </w:r>
      <w:proofErr w:type="spellEnd"/>
      <w:r>
        <w:rPr>
          <w:rStyle w:val="html-italic"/>
          <w:rFonts w:ascii="Arial" w:hAnsi="Arial" w:cs="Arial"/>
          <w:i/>
          <w:iCs/>
          <w:color w:val="222222"/>
          <w:shd w:val="clear" w:color="auto" w:fill="FFFFFF"/>
        </w:rPr>
        <w:t>. Syst.</w:t>
      </w:r>
      <w:r>
        <w:rPr>
          <w:rFonts w:ascii="Arial" w:hAnsi="Arial" w:cs="Arial"/>
          <w:color w:val="222222"/>
          <w:shd w:val="clear" w:color="auto" w:fill="FFFFFF"/>
        </w:rPr>
        <w:t> </w:t>
      </w:r>
      <w:r>
        <w:rPr>
          <w:rFonts w:ascii="Arial" w:hAnsi="Arial" w:cs="Arial"/>
          <w:b/>
          <w:bCs/>
          <w:color w:val="222222"/>
          <w:shd w:val="clear" w:color="auto" w:fill="FFFFFF"/>
        </w:rPr>
        <w:t>2006</w:t>
      </w:r>
      <w:r>
        <w:rPr>
          <w:rFonts w:ascii="Arial" w:hAnsi="Arial" w:cs="Arial"/>
          <w:color w:val="222222"/>
          <w:shd w:val="clear" w:color="auto" w:fill="FFFFFF"/>
        </w:rPr>
        <w:t>, </w:t>
      </w:r>
      <w:r>
        <w:rPr>
          <w:rStyle w:val="html-italic"/>
          <w:rFonts w:ascii="Arial" w:hAnsi="Arial" w:cs="Arial"/>
          <w:i/>
          <w:iCs/>
          <w:color w:val="222222"/>
          <w:shd w:val="clear" w:color="auto" w:fill="FFFFFF"/>
        </w:rPr>
        <w:t>67</w:t>
      </w:r>
      <w:r>
        <w:rPr>
          <w:rFonts w:ascii="Arial" w:hAnsi="Arial" w:cs="Arial"/>
          <w:color w:val="222222"/>
          <w:shd w:val="clear" w:color="auto" w:fill="FFFFFF"/>
        </w:rPr>
        <w:t>, 29–50.</w:t>
      </w:r>
    </w:p>
  </w:footnote>
  <w:footnote w:id="7">
    <w:p w14:paraId="4ED5F9F4" w14:textId="0BCA60D7" w:rsidR="00880AF5" w:rsidRPr="00E66FB6" w:rsidRDefault="00880AF5">
      <w:pPr>
        <w:pStyle w:val="FootnoteText"/>
        <w:rPr>
          <w:lang w:val="en-US"/>
        </w:rPr>
      </w:pPr>
      <w:r>
        <w:rPr>
          <w:rStyle w:val="FootnoteReference"/>
        </w:rPr>
        <w:footnoteRef/>
      </w:r>
      <w:r>
        <w:t xml:space="preserve"> </w:t>
      </w:r>
      <w:r>
        <w:rPr>
          <w:rFonts w:ascii="Arial" w:hAnsi="Arial" w:cs="Arial"/>
          <w:color w:val="222222"/>
          <w:shd w:val="clear" w:color="auto" w:fill="FFFFFF"/>
        </w:rPr>
        <w:t>Arenas-</w:t>
      </w:r>
      <w:proofErr w:type="spellStart"/>
      <w:r>
        <w:rPr>
          <w:rFonts w:ascii="Arial" w:hAnsi="Arial" w:cs="Arial"/>
          <w:color w:val="222222"/>
          <w:shd w:val="clear" w:color="auto" w:fill="FFFFFF"/>
        </w:rPr>
        <w:t>Corraliza</w:t>
      </w:r>
      <w:proofErr w:type="spellEnd"/>
      <w:r>
        <w:rPr>
          <w:rFonts w:ascii="Arial" w:hAnsi="Arial" w:cs="Arial"/>
          <w:color w:val="222222"/>
          <w:shd w:val="clear" w:color="auto" w:fill="FFFFFF"/>
        </w:rPr>
        <w:t xml:space="preserve">, M.G.; </w:t>
      </w:r>
      <w:proofErr w:type="spellStart"/>
      <w:r>
        <w:rPr>
          <w:rFonts w:ascii="Arial" w:hAnsi="Arial" w:cs="Arial"/>
          <w:color w:val="222222"/>
          <w:shd w:val="clear" w:color="auto" w:fill="FFFFFF"/>
        </w:rPr>
        <w:t>López-Díaz</w:t>
      </w:r>
      <w:proofErr w:type="spellEnd"/>
      <w:r>
        <w:rPr>
          <w:rFonts w:ascii="Arial" w:hAnsi="Arial" w:cs="Arial"/>
          <w:color w:val="222222"/>
          <w:shd w:val="clear" w:color="auto" w:fill="FFFFFF"/>
        </w:rPr>
        <w:t xml:space="preserve">, M.L.; Moreno, G. Winter Cereal Production in a Mediterranean </w:t>
      </w:r>
      <w:proofErr w:type="spellStart"/>
      <w:r>
        <w:rPr>
          <w:rFonts w:ascii="Arial" w:hAnsi="Arial" w:cs="Arial"/>
          <w:color w:val="222222"/>
          <w:shd w:val="clear" w:color="auto" w:fill="FFFFFF"/>
        </w:rPr>
        <w:t>Silvoarable</w:t>
      </w:r>
      <w:proofErr w:type="spellEnd"/>
      <w:r>
        <w:rPr>
          <w:rFonts w:ascii="Arial" w:hAnsi="Arial" w:cs="Arial"/>
          <w:color w:val="222222"/>
          <w:shd w:val="clear" w:color="auto" w:fill="FFFFFF"/>
        </w:rPr>
        <w:t xml:space="preserve"> Walnut System in the Face of Climate Change. </w:t>
      </w:r>
      <w:r>
        <w:rPr>
          <w:rStyle w:val="html-italic"/>
          <w:rFonts w:ascii="Arial" w:hAnsi="Arial" w:cs="Arial"/>
          <w:i/>
          <w:iCs/>
          <w:color w:val="222222"/>
          <w:shd w:val="clear" w:color="auto" w:fill="FFFFFF"/>
        </w:rPr>
        <w:t xml:space="preserve">Agric. </w:t>
      </w:r>
      <w:proofErr w:type="spellStart"/>
      <w:r>
        <w:rPr>
          <w:rStyle w:val="html-italic"/>
          <w:rFonts w:ascii="Arial" w:hAnsi="Arial" w:cs="Arial"/>
          <w:i/>
          <w:iCs/>
          <w:color w:val="222222"/>
          <w:shd w:val="clear" w:color="auto" w:fill="FFFFFF"/>
        </w:rPr>
        <w:t>Ecosyst</w:t>
      </w:r>
      <w:proofErr w:type="spellEnd"/>
      <w:r>
        <w:rPr>
          <w:rStyle w:val="html-italic"/>
          <w:rFonts w:ascii="Arial" w:hAnsi="Arial" w:cs="Arial"/>
          <w:i/>
          <w:iCs/>
          <w:color w:val="222222"/>
          <w:shd w:val="clear" w:color="auto" w:fill="FFFFFF"/>
        </w:rPr>
        <w:t>. Environ.</w:t>
      </w:r>
      <w:r>
        <w:rPr>
          <w:rFonts w:ascii="Arial" w:hAnsi="Arial" w:cs="Arial"/>
          <w:color w:val="222222"/>
          <w:shd w:val="clear" w:color="auto" w:fill="FFFFFF"/>
        </w:rPr>
        <w:t> </w:t>
      </w:r>
      <w:proofErr w:type="gramStart"/>
      <w:r>
        <w:rPr>
          <w:rFonts w:ascii="Arial" w:hAnsi="Arial" w:cs="Arial"/>
          <w:b/>
          <w:bCs/>
          <w:color w:val="222222"/>
          <w:shd w:val="clear" w:color="auto" w:fill="FFFFFF"/>
        </w:rPr>
        <w:t>2018</w:t>
      </w:r>
      <w:proofErr w:type="gramEnd"/>
      <w:r>
        <w:rPr>
          <w:rFonts w:ascii="Arial" w:hAnsi="Arial" w:cs="Arial"/>
          <w:color w:val="222222"/>
          <w:shd w:val="clear" w:color="auto" w:fill="FFFFFF"/>
        </w:rPr>
        <w:t>, </w:t>
      </w:r>
      <w:r>
        <w:rPr>
          <w:rStyle w:val="html-italic"/>
          <w:rFonts w:ascii="Arial" w:hAnsi="Arial" w:cs="Arial"/>
          <w:i/>
          <w:iCs/>
          <w:color w:val="222222"/>
          <w:shd w:val="clear" w:color="auto" w:fill="FFFFFF"/>
        </w:rPr>
        <w:t>264</w:t>
      </w:r>
      <w:r>
        <w:rPr>
          <w:rFonts w:ascii="Arial" w:hAnsi="Arial" w:cs="Arial"/>
          <w:color w:val="222222"/>
          <w:shd w:val="clear" w:color="auto" w:fill="FFFFFF"/>
        </w:rPr>
        <w:t>, 111–118.</w:t>
      </w:r>
    </w:p>
  </w:footnote>
  <w:footnote w:id="8">
    <w:p w14:paraId="15575373" w14:textId="77777777" w:rsidR="00880AF5" w:rsidDel="00C83818" w:rsidRDefault="00880AF5">
      <w:pPr>
        <w:pStyle w:val="FootnoteText"/>
        <w:rPr>
          <w:del w:id="0" w:author="Perusini, Flavia" w:date="2021-11-03T15:43:00Z"/>
        </w:rPr>
      </w:pPr>
    </w:p>
  </w:footnote>
  <w:footnote w:id="9">
    <w:p w14:paraId="65A51780" w14:textId="77777777" w:rsidR="00880AF5" w:rsidRDefault="00880AF5" w:rsidP="00E66FB6">
      <w:pPr>
        <w:shd w:val="clear" w:color="auto" w:fill="EAF3FF"/>
        <w:spacing w:before="100" w:beforeAutospacing="1" w:after="24" w:line="240" w:lineRule="auto"/>
        <w:rPr>
          <w:rFonts w:ascii="Arial" w:hAnsi="Arial" w:cs="Arial"/>
          <w:color w:val="202122"/>
          <w:sz w:val="19"/>
          <w:szCs w:val="19"/>
        </w:rPr>
      </w:pPr>
      <w:r>
        <w:rPr>
          <w:rStyle w:val="FootnoteReference"/>
        </w:rPr>
        <w:footnoteRef/>
      </w:r>
      <w:r>
        <w:t xml:space="preserve"> </w:t>
      </w:r>
      <w:r>
        <w:rPr>
          <w:rFonts w:ascii="Arial" w:hAnsi="Arial" w:cs="Arial"/>
          <w:color w:val="202122"/>
          <w:sz w:val="19"/>
          <w:szCs w:val="19"/>
        </w:rPr>
        <w:t> </w:t>
      </w:r>
      <w:hyperlink r:id="rId2" w:history="1">
        <w:r>
          <w:rPr>
            <w:rStyle w:val="Hyperlink"/>
            <w:rFonts w:ascii="Arial" w:hAnsi="Arial" w:cs="Arial"/>
            <w:color w:val="3366BB"/>
            <w:sz w:val="19"/>
            <w:szCs w:val="19"/>
          </w:rPr>
          <w:t>Intensive Rice Farming in Madagascar</w:t>
        </w:r>
      </w:hyperlink>
      <w:r>
        <w:rPr>
          <w:rStyle w:val="reference-text"/>
          <w:rFonts w:ascii="Arial" w:hAnsi="Arial" w:cs="Arial"/>
          <w:color w:val="202122"/>
          <w:sz w:val="19"/>
          <w:szCs w:val="19"/>
        </w:rPr>
        <w:t xml:space="preserve"> by H. De </w:t>
      </w:r>
      <w:proofErr w:type="spellStart"/>
      <w:r>
        <w:rPr>
          <w:rStyle w:val="reference-text"/>
          <w:rFonts w:ascii="Arial" w:hAnsi="Arial" w:cs="Arial"/>
          <w:color w:val="202122"/>
          <w:sz w:val="19"/>
          <w:szCs w:val="19"/>
        </w:rPr>
        <w:t>Laulanié</w:t>
      </w:r>
      <w:proofErr w:type="spellEnd"/>
      <w:r>
        <w:rPr>
          <w:rStyle w:val="reference-text"/>
          <w:rFonts w:ascii="Arial" w:hAnsi="Arial" w:cs="Arial"/>
          <w:color w:val="202122"/>
          <w:sz w:val="19"/>
          <w:szCs w:val="19"/>
        </w:rPr>
        <w:t>, in </w:t>
      </w:r>
      <w:proofErr w:type="spellStart"/>
      <w:r w:rsidR="00474B5A">
        <w:fldChar w:fldCharType="begin"/>
      </w:r>
      <w:r w:rsidR="00474B5A">
        <w:instrText xml:space="preserve"> HYPERLINK "http://www.tropicultura.org/" </w:instrText>
      </w:r>
      <w:r w:rsidR="00474B5A">
        <w:fldChar w:fldCharType="separate"/>
      </w:r>
      <w:r>
        <w:rPr>
          <w:rStyle w:val="Hyperlink"/>
          <w:rFonts w:ascii="Arial" w:hAnsi="Arial" w:cs="Arial"/>
          <w:color w:val="3366BB"/>
          <w:sz w:val="19"/>
          <w:szCs w:val="19"/>
        </w:rPr>
        <w:t>Tropicultura</w:t>
      </w:r>
      <w:proofErr w:type="spellEnd"/>
      <w:r w:rsidR="00474B5A">
        <w:rPr>
          <w:rStyle w:val="Hyperlink"/>
          <w:rFonts w:ascii="Arial" w:hAnsi="Arial" w:cs="Arial"/>
          <w:color w:val="3366BB"/>
          <w:sz w:val="19"/>
          <w:szCs w:val="19"/>
        </w:rPr>
        <w:fldChar w:fldCharType="end"/>
      </w:r>
      <w:r>
        <w:rPr>
          <w:rStyle w:val="reference-text"/>
          <w:rFonts w:ascii="Arial" w:hAnsi="Arial" w:cs="Arial"/>
          <w:color w:val="202122"/>
          <w:sz w:val="19"/>
          <w:szCs w:val="19"/>
        </w:rPr>
        <w:t>, 2011, 29, 3, 183-187</w:t>
      </w:r>
    </w:p>
    <w:p w14:paraId="650F9BE1" w14:textId="6D28A70D" w:rsidR="00880AF5" w:rsidRPr="00C61F8A" w:rsidRDefault="00880AF5">
      <w:pPr>
        <w:pStyle w:val="FootnoteText"/>
      </w:pPr>
    </w:p>
  </w:footnote>
  <w:footnote w:id="10">
    <w:p w14:paraId="5CDF54EB" w14:textId="111768DF" w:rsidR="00880AF5" w:rsidRPr="003E0B41" w:rsidRDefault="00880AF5">
      <w:pPr>
        <w:pStyle w:val="FootnoteText"/>
      </w:pPr>
      <w:r>
        <w:rPr>
          <w:rStyle w:val="FootnoteReference"/>
        </w:rPr>
        <w:footnoteRef/>
      </w:r>
      <w:r>
        <w:t xml:space="preserve"> </w:t>
      </w:r>
      <w:r w:rsidRPr="003E0B41">
        <w:t>https://cdm.unfccc.int/filestorage/Y/P/1/YP1U4E0H976Z3WDMV2NGSTBLQIRCK5/EB81_repan26_AMS-I.F_ver03.0.pdf?t=anV8cjFhMHFsfDBxjT9kQ5EHLA_qcoUqrw8u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78C6"/>
    <w:multiLevelType w:val="hybridMultilevel"/>
    <w:tmpl w:val="1DA210CA"/>
    <w:lvl w:ilvl="0" w:tplc="F1B09FD4">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15:restartNumberingAfterBreak="0">
    <w:nsid w:val="13A310DF"/>
    <w:multiLevelType w:val="multilevel"/>
    <w:tmpl w:val="F294D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5F0876"/>
    <w:multiLevelType w:val="hybridMultilevel"/>
    <w:tmpl w:val="A9A6BE40"/>
    <w:lvl w:ilvl="0" w:tplc="DFD0CF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43360E"/>
    <w:multiLevelType w:val="hybridMultilevel"/>
    <w:tmpl w:val="F0A22928"/>
    <w:lvl w:ilvl="0" w:tplc="DFD0CF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2347A1"/>
    <w:multiLevelType w:val="hybridMultilevel"/>
    <w:tmpl w:val="3F841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4625D05"/>
    <w:multiLevelType w:val="hybridMultilevel"/>
    <w:tmpl w:val="36748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250E1B"/>
    <w:multiLevelType w:val="hybridMultilevel"/>
    <w:tmpl w:val="F8626E0A"/>
    <w:lvl w:ilvl="0" w:tplc="D5D84D1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EA5D78"/>
    <w:multiLevelType w:val="hybridMultilevel"/>
    <w:tmpl w:val="211E0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DB2C25"/>
    <w:multiLevelType w:val="hybridMultilevel"/>
    <w:tmpl w:val="7B1C79EE"/>
    <w:lvl w:ilvl="0" w:tplc="D5D84D1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0A62DF"/>
    <w:multiLevelType w:val="hybridMultilevel"/>
    <w:tmpl w:val="0F407492"/>
    <w:lvl w:ilvl="0" w:tplc="D5D84D1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FA6709"/>
    <w:multiLevelType w:val="hybridMultilevel"/>
    <w:tmpl w:val="BB1CCE7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54010A"/>
    <w:multiLevelType w:val="multilevel"/>
    <w:tmpl w:val="2140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3A42535"/>
    <w:multiLevelType w:val="hybridMultilevel"/>
    <w:tmpl w:val="4FE2FCAE"/>
    <w:lvl w:ilvl="0" w:tplc="D5D84D1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3F317E"/>
    <w:multiLevelType w:val="hybridMultilevel"/>
    <w:tmpl w:val="2E12EE40"/>
    <w:lvl w:ilvl="0" w:tplc="FD762830">
      <w:start w:val="91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05392D"/>
    <w:multiLevelType w:val="hybridMultilevel"/>
    <w:tmpl w:val="3364FBE8"/>
    <w:lvl w:ilvl="0" w:tplc="DFD0CF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8"/>
  </w:num>
  <w:num w:numId="6">
    <w:abstractNumId w:val="6"/>
  </w:num>
  <w:num w:numId="7">
    <w:abstractNumId w:val="12"/>
  </w:num>
  <w:num w:numId="8">
    <w:abstractNumId w:val="2"/>
  </w:num>
  <w:num w:numId="9">
    <w:abstractNumId w:val="14"/>
  </w:num>
  <w:num w:numId="10">
    <w:abstractNumId w:val="3"/>
  </w:num>
  <w:num w:numId="11">
    <w:abstractNumId w:val="7"/>
  </w:num>
  <w:num w:numId="12">
    <w:abstractNumId w:val="10"/>
  </w:num>
  <w:num w:numId="13">
    <w:abstractNumId w:val="4"/>
  </w:num>
  <w:num w:numId="14">
    <w:abstractNumId w:val="11"/>
  </w:num>
  <w:num w:numId="15">
    <w:abstractNumId w:val="5"/>
  </w:num>
  <w:num w:numId="1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rusini, Flavia">
    <w15:presenceInfo w15:providerId="AD" w15:userId="S-1-5-21-1957994488-926492609-725345543-33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A08"/>
    <w:rsid w:val="0000324F"/>
    <w:rsid w:val="00017062"/>
    <w:rsid w:val="000528C2"/>
    <w:rsid w:val="000605BD"/>
    <w:rsid w:val="00070E2D"/>
    <w:rsid w:val="000821CE"/>
    <w:rsid w:val="000E6430"/>
    <w:rsid w:val="001964B1"/>
    <w:rsid w:val="00196DF3"/>
    <w:rsid w:val="001C0D69"/>
    <w:rsid w:val="001E7213"/>
    <w:rsid w:val="002F1F25"/>
    <w:rsid w:val="00302344"/>
    <w:rsid w:val="00302D26"/>
    <w:rsid w:val="00356AFB"/>
    <w:rsid w:val="00386699"/>
    <w:rsid w:val="003C2FBE"/>
    <w:rsid w:val="003C5864"/>
    <w:rsid w:val="003E0B41"/>
    <w:rsid w:val="004115E2"/>
    <w:rsid w:val="00423A62"/>
    <w:rsid w:val="004258CC"/>
    <w:rsid w:val="0042631E"/>
    <w:rsid w:val="004373BC"/>
    <w:rsid w:val="00474B5A"/>
    <w:rsid w:val="00485822"/>
    <w:rsid w:val="004E058E"/>
    <w:rsid w:val="004F67BC"/>
    <w:rsid w:val="00520CEB"/>
    <w:rsid w:val="00531624"/>
    <w:rsid w:val="0053594A"/>
    <w:rsid w:val="00540F98"/>
    <w:rsid w:val="00562028"/>
    <w:rsid w:val="005B3640"/>
    <w:rsid w:val="005C4C53"/>
    <w:rsid w:val="005D5A08"/>
    <w:rsid w:val="00621BF3"/>
    <w:rsid w:val="00647811"/>
    <w:rsid w:val="006E20B4"/>
    <w:rsid w:val="006E53B6"/>
    <w:rsid w:val="007313E1"/>
    <w:rsid w:val="00756E1B"/>
    <w:rsid w:val="00764B6F"/>
    <w:rsid w:val="007816E5"/>
    <w:rsid w:val="00790338"/>
    <w:rsid w:val="007975B9"/>
    <w:rsid w:val="007E3A85"/>
    <w:rsid w:val="008133E4"/>
    <w:rsid w:val="00870886"/>
    <w:rsid w:val="00880AF5"/>
    <w:rsid w:val="008C13D9"/>
    <w:rsid w:val="008F0081"/>
    <w:rsid w:val="008F5AB2"/>
    <w:rsid w:val="009025CD"/>
    <w:rsid w:val="00922806"/>
    <w:rsid w:val="00926F6E"/>
    <w:rsid w:val="009309C2"/>
    <w:rsid w:val="00985C1A"/>
    <w:rsid w:val="009A2097"/>
    <w:rsid w:val="009C348F"/>
    <w:rsid w:val="00A153FD"/>
    <w:rsid w:val="00A72E28"/>
    <w:rsid w:val="00A82299"/>
    <w:rsid w:val="00A91A09"/>
    <w:rsid w:val="00AA6790"/>
    <w:rsid w:val="00AB0DA8"/>
    <w:rsid w:val="00AB68F6"/>
    <w:rsid w:val="00AE4B52"/>
    <w:rsid w:val="00B217B6"/>
    <w:rsid w:val="00B403A7"/>
    <w:rsid w:val="00B41405"/>
    <w:rsid w:val="00B4474D"/>
    <w:rsid w:val="00B70C18"/>
    <w:rsid w:val="00BA6CE2"/>
    <w:rsid w:val="00C12E71"/>
    <w:rsid w:val="00C16CE5"/>
    <w:rsid w:val="00C61F8A"/>
    <w:rsid w:val="00C83818"/>
    <w:rsid w:val="00C86175"/>
    <w:rsid w:val="00D013A5"/>
    <w:rsid w:val="00D11358"/>
    <w:rsid w:val="00D228A3"/>
    <w:rsid w:val="00D317D9"/>
    <w:rsid w:val="00D62DA8"/>
    <w:rsid w:val="00DA780F"/>
    <w:rsid w:val="00DE095E"/>
    <w:rsid w:val="00DE4564"/>
    <w:rsid w:val="00E23BB1"/>
    <w:rsid w:val="00E24B6F"/>
    <w:rsid w:val="00E35614"/>
    <w:rsid w:val="00E36AFD"/>
    <w:rsid w:val="00E45165"/>
    <w:rsid w:val="00E52647"/>
    <w:rsid w:val="00E66FB6"/>
    <w:rsid w:val="00E747E2"/>
    <w:rsid w:val="00E7734F"/>
    <w:rsid w:val="00E857FE"/>
    <w:rsid w:val="00E92DF4"/>
    <w:rsid w:val="00ED4140"/>
    <w:rsid w:val="00F01FC3"/>
    <w:rsid w:val="00F20B89"/>
    <w:rsid w:val="00F50EEC"/>
    <w:rsid w:val="00F62A09"/>
    <w:rsid w:val="00F91438"/>
    <w:rsid w:val="00FD7D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0CEDE"/>
  <w15:chartTrackingRefBased/>
  <w15:docId w15:val="{C23C2180-9E2F-48E1-9C4B-122C4F16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A08"/>
    <w:pPr>
      <w:spacing w:after="200" w:line="276" w:lineRule="auto"/>
    </w:pPr>
  </w:style>
  <w:style w:type="paragraph" w:styleId="Heading1">
    <w:name w:val="heading 1"/>
    <w:basedOn w:val="Normal"/>
    <w:next w:val="Normal"/>
    <w:link w:val="Heading1Char"/>
    <w:uiPriority w:val="9"/>
    <w:qFormat/>
    <w:rsid w:val="00764B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D5A0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5A0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iPriority w:val="99"/>
    <w:semiHidden/>
    <w:unhideWhenUsed/>
    <w:rsid w:val="005D5A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5A08"/>
    <w:rPr>
      <w:sz w:val="20"/>
      <w:szCs w:val="20"/>
    </w:rPr>
  </w:style>
  <w:style w:type="character" w:styleId="FootnoteReference">
    <w:name w:val="footnote reference"/>
    <w:basedOn w:val="DefaultParagraphFont"/>
    <w:uiPriority w:val="99"/>
    <w:semiHidden/>
    <w:unhideWhenUsed/>
    <w:rsid w:val="005D5A08"/>
    <w:rPr>
      <w:vertAlign w:val="superscript"/>
    </w:rPr>
  </w:style>
  <w:style w:type="character" w:styleId="Hyperlink">
    <w:name w:val="Hyperlink"/>
    <w:basedOn w:val="DefaultParagraphFont"/>
    <w:uiPriority w:val="99"/>
    <w:unhideWhenUsed/>
    <w:rsid w:val="005D5A08"/>
    <w:rPr>
      <w:color w:val="0000FF"/>
      <w:u w:val="single"/>
    </w:rPr>
  </w:style>
  <w:style w:type="paragraph" w:styleId="ListParagraph">
    <w:name w:val="List Paragraph"/>
    <w:basedOn w:val="Normal"/>
    <w:uiPriority w:val="34"/>
    <w:qFormat/>
    <w:rsid w:val="00B4474D"/>
    <w:pPr>
      <w:ind w:left="720"/>
      <w:contextualSpacing/>
    </w:pPr>
  </w:style>
  <w:style w:type="character" w:styleId="PlaceholderText">
    <w:name w:val="Placeholder Text"/>
    <w:basedOn w:val="DefaultParagraphFont"/>
    <w:uiPriority w:val="99"/>
    <w:semiHidden/>
    <w:rsid w:val="00756E1B"/>
    <w:rPr>
      <w:color w:val="808080"/>
    </w:rPr>
  </w:style>
  <w:style w:type="paragraph" w:styleId="Caption">
    <w:name w:val="caption"/>
    <w:basedOn w:val="Normal"/>
    <w:next w:val="Normal"/>
    <w:uiPriority w:val="35"/>
    <w:unhideWhenUsed/>
    <w:qFormat/>
    <w:rsid w:val="00756E1B"/>
    <w:pPr>
      <w:spacing w:line="240" w:lineRule="auto"/>
    </w:pPr>
    <w:rPr>
      <w:b/>
      <w:bCs/>
      <w:color w:val="5B9BD5" w:themeColor="accent1"/>
      <w:sz w:val="18"/>
      <w:szCs w:val="18"/>
    </w:rPr>
  </w:style>
  <w:style w:type="table" w:styleId="TableGrid">
    <w:name w:val="Table Grid"/>
    <w:aliases w:val="IOD PARC blank table"/>
    <w:basedOn w:val="TableNormal"/>
    <w:uiPriority w:val="39"/>
    <w:qFormat/>
    <w:rsid w:val="00756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359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594A"/>
    <w:rPr>
      <w:sz w:val="20"/>
      <w:szCs w:val="20"/>
    </w:rPr>
  </w:style>
  <w:style w:type="character" w:styleId="EndnoteReference">
    <w:name w:val="endnote reference"/>
    <w:basedOn w:val="DefaultParagraphFont"/>
    <w:uiPriority w:val="99"/>
    <w:semiHidden/>
    <w:unhideWhenUsed/>
    <w:rsid w:val="0053594A"/>
    <w:rPr>
      <w:vertAlign w:val="superscript"/>
    </w:rPr>
  </w:style>
  <w:style w:type="character" w:customStyle="1" w:styleId="Heading1Char">
    <w:name w:val="Heading 1 Char"/>
    <w:basedOn w:val="DefaultParagraphFont"/>
    <w:link w:val="Heading1"/>
    <w:uiPriority w:val="9"/>
    <w:rsid w:val="00764B6F"/>
    <w:rPr>
      <w:rFonts w:asciiTheme="majorHAnsi" w:eastAsiaTheme="majorEastAsia" w:hAnsiTheme="majorHAnsi" w:cstheme="majorBidi"/>
      <w:color w:val="2E74B5" w:themeColor="accent1" w:themeShade="BF"/>
      <w:sz w:val="32"/>
      <w:szCs w:val="32"/>
    </w:rPr>
  </w:style>
  <w:style w:type="paragraph" w:customStyle="1" w:styleId="Default">
    <w:name w:val="Default"/>
    <w:rsid w:val="00764B6F"/>
    <w:pPr>
      <w:autoSpaceDE w:val="0"/>
      <w:autoSpaceDN w:val="0"/>
      <w:adjustRightInd w:val="0"/>
      <w:spacing w:after="0" w:line="240" w:lineRule="auto"/>
    </w:pPr>
    <w:rPr>
      <w:rFonts w:ascii="Arial" w:hAnsi="Arial" w:cs="Arial"/>
      <w:color w:val="000000"/>
      <w:sz w:val="24"/>
      <w:szCs w:val="24"/>
      <w:lang w:val="en-US"/>
    </w:rPr>
  </w:style>
  <w:style w:type="paragraph" w:styleId="NormalWeb">
    <w:name w:val="Normal (Web)"/>
    <w:basedOn w:val="Normal"/>
    <w:uiPriority w:val="99"/>
    <w:semiHidden/>
    <w:unhideWhenUsed/>
    <w:rsid w:val="00764B6F"/>
    <w:pPr>
      <w:spacing w:before="100" w:beforeAutospacing="1" w:after="100" w:afterAutospacing="1" w:line="240" w:lineRule="auto"/>
    </w:pPr>
    <w:rPr>
      <w:rFonts w:ascii="Calibri" w:hAnsi="Calibri" w:cs="Calibri"/>
      <w:lang w:val="en-US"/>
    </w:rPr>
  </w:style>
  <w:style w:type="paragraph" w:styleId="TOCHeading">
    <w:name w:val="TOC Heading"/>
    <w:basedOn w:val="Heading1"/>
    <w:next w:val="Normal"/>
    <w:uiPriority w:val="39"/>
    <w:unhideWhenUsed/>
    <w:qFormat/>
    <w:rsid w:val="00764B6F"/>
    <w:pPr>
      <w:spacing w:before="360" w:after="120" w:line="259" w:lineRule="auto"/>
      <w:outlineLvl w:val="9"/>
    </w:pPr>
    <w:rPr>
      <w:lang w:val="en-US"/>
    </w:rPr>
  </w:style>
  <w:style w:type="paragraph" w:styleId="TOC1">
    <w:name w:val="toc 1"/>
    <w:basedOn w:val="Normal"/>
    <w:next w:val="Normal"/>
    <w:autoRedefine/>
    <w:uiPriority w:val="39"/>
    <w:unhideWhenUsed/>
    <w:rsid w:val="00764B6F"/>
    <w:pPr>
      <w:spacing w:after="100" w:line="240" w:lineRule="auto"/>
    </w:pPr>
    <w:rPr>
      <w:rFonts w:ascii="Calibri" w:hAnsi="Calibri" w:cs="Calibri"/>
      <w:lang w:val="en-US"/>
    </w:rPr>
  </w:style>
  <w:style w:type="paragraph" w:styleId="TOC2">
    <w:name w:val="toc 2"/>
    <w:basedOn w:val="Normal"/>
    <w:next w:val="Normal"/>
    <w:autoRedefine/>
    <w:uiPriority w:val="39"/>
    <w:unhideWhenUsed/>
    <w:rsid w:val="00764B6F"/>
    <w:pPr>
      <w:spacing w:after="100" w:line="240" w:lineRule="auto"/>
      <w:ind w:left="220"/>
    </w:pPr>
    <w:rPr>
      <w:rFonts w:ascii="Calibri" w:hAnsi="Calibri" w:cs="Calibri"/>
      <w:lang w:val="en-US"/>
    </w:rPr>
  </w:style>
  <w:style w:type="character" w:styleId="CommentReference">
    <w:name w:val="annotation reference"/>
    <w:basedOn w:val="DefaultParagraphFont"/>
    <w:uiPriority w:val="99"/>
    <w:semiHidden/>
    <w:unhideWhenUsed/>
    <w:rsid w:val="000605BD"/>
    <w:rPr>
      <w:sz w:val="16"/>
      <w:szCs w:val="16"/>
    </w:rPr>
  </w:style>
  <w:style w:type="paragraph" w:styleId="CommentText">
    <w:name w:val="annotation text"/>
    <w:basedOn w:val="Normal"/>
    <w:link w:val="CommentTextChar"/>
    <w:uiPriority w:val="99"/>
    <w:semiHidden/>
    <w:unhideWhenUsed/>
    <w:rsid w:val="000605BD"/>
    <w:pPr>
      <w:spacing w:line="240" w:lineRule="auto"/>
    </w:pPr>
    <w:rPr>
      <w:sz w:val="20"/>
      <w:szCs w:val="20"/>
    </w:rPr>
  </w:style>
  <w:style w:type="character" w:customStyle="1" w:styleId="CommentTextChar">
    <w:name w:val="Comment Text Char"/>
    <w:basedOn w:val="DefaultParagraphFont"/>
    <w:link w:val="CommentText"/>
    <w:uiPriority w:val="99"/>
    <w:semiHidden/>
    <w:rsid w:val="000605BD"/>
    <w:rPr>
      <w:sz w:val="20"/>
      <w:szCs w:val="20"/>
    </w:rPr>
  </w:style>
  <w:style w:type="paragraph" w:styleId="CommentSubject">
    <w:name w:val="annotation subject"/>
    <w:basedOn w:val="CommentText"/>
    <w:next w:val="CommentText"/>
    <w:link w:val="CommentSubjectChar"/>
    <w:uiPriority w:val="99"/>
    <w:semiHidden/>
    <w:unhideWhenUsed/>
    <w:rsid w:val="000605BD"/>
    <w:rPr>
      <w:b/>
      <w:bCs/>
    </w:rPr>
  </w:style>
  <w:style w:type="character" w:customStyle="1" w:styleId="CommentSubjectChar">
    <w:name w:val="Comment Subject Char"/>
    <w:basedOn w:val="CommentTextChar"/>
    <w:link w:val="CommentSubject"/>
    <w:uiPriority w:val="99"/>
    <w:semiHidden/>
    <w:rsid w:val="000605BD"/>
    <w:rPr>
      <w:b/>
      <w:bCs/>
      <w:sz w:val="20"/>
      <w:szCs w:val="20"/>
    </w:rPr>
  </w:style>
  <w:style w:type="paragraph" w:styleId="BalloonText">
    <w:name w:val="Balloon Text"/>
    <w:basedOn w:val="Normal"/>
    <w:link w:val="BalloonTextChar"/>
    <w:uiPriority w:val="99"/>
    <w:semiHidden/>
    <w:unhideWhenUsed/>
    <w:rsid w:val="003C58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864"/>
    <w:rPr>
      <w:rFonts w:ascii="Segoe UI" w:hAnsi="Segoe UI" w:cs="Segoe UI"/>
      <w:sz w:val="18"/>
      <w:szCs w:val="18"/>
    </w:rPr>
  </w:style>
  <w:style w:type="character" w:customStyle="1" w:styleId="html-italic">
    <w:name w:val="html-italic"/>
    <w:basedOn w:val="DefaultParagraphFont"/>
    <w:rsid w:val="00356AFB"/>
  </w:style>
  <w:style w:type="character" w:customStyle="1" w:styleId="reference-text">
    <w:name w:val="reference-text"/>
    <w:basedOn w:val="DefaultParagraphFont"/>
    <w:rsid w:val="00C61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3147">
      <w:bodyDiv w:val="1"/>
      <w:marLeft w:val="0"/>
      <w:marRight w:val="0"/>
      <w:marTop w:val="0"/>
      <w:marBottom w:val="0"/>
      <w:divBdr>
        <w:top w:val="none" w:sz="0" w:space="0" w:color="auto"/>
        <w:left w:val="none" w:sz="0" w:space="0" w:color="auto"/>
        <w:bottom w:val="none" w:sz="0" w:space="0" w:color="auto"/>
        <w:right w:val="none" w:sz="0" w:space="0" w:color="auto"/>
      </w:divBdr>
    </w:div>
    <w:div w:id="63063505">
      <w:bodyDiv w:val="1"/>
      <w:marLeft w:val="0"/>
      <w:marRight w:val="0"/>
      <w:marTop w:val="0"/>
      <w:marBottom w:val="0"/>
      <w:divBdr>
        <w:top w:val="none" w:sz="0" w:space="0" w:color="auto"/>
        <w:left w:val="none" w:sz="0" w:space="0" w:color="auto"/>
        <w:bottom w:val="none" w:sz="0" w:space="0" w:color="auto"/>
        <w:right w:val="none" w:sz="0" w:space="0" w:color="auto"/>
      </w:divBdr>
    </w:div>
    <w:div w:id="95713229">
      <w:bodyDiv w:val="1"/>
      <w:marLeft w:val="0"/>
      <w:marRight w:val="0"/>
      <w:marTop w:val="0"/>
      <w:marBottom w:val="0"/>
      <w:divBdr>
        <w:top w:val="none" w:sz="0" w:space="0" w:color="auto"/>
        <w:left w:val="none" w:sz="0" w:space="0" w:color="auto"/>
        <w:bottom w:val="none" w:sz="0" w:space="0" w:color="auto"/>
        <w:right w:val="none" w:sz="0" w:space="0" w:color="auto"/>
      </w:divBdr>
    </w:div>
    <w:div w:id="152961968">
      <w:bodyDiv w:val="1"/>
      <w:marLeft w:val="0"/>
      <w:marRight w:val="0"/>
      <w:marTop w:val="0"/>
      <w:marBottom w:val="0"/>
      <w:divBdr>
        <w:top w:val="none" w:sz="0" w:space="0" w:color="auto"/>
        <w:left w:val="none" w:sz="0" w:space="0" w:color="auto"/>
        <w:bottom w:val="none" w:sz="0" w:space="0" w:color="auto"/>
        <w:right w:val="none" w:sz="0" w:space="0" w:color="auto"/>
      </w:divBdr>
    </w:div>
    <w:div w:id="188303284">
      <w:bodyDiv w:val="1"/>
      <w:marLeft w:val="0"/>
      <w:marRight w:val="0"/>
      <w:marTop w:val="0"/>
      <w:marBottom w:val="0"/>
      <w:divBdr>
        <w:top w:val="none" w:sz="0" w:space="0" w:color="auto"/>
        <w:left w:val="none" w:sz="0" w:space="0" w:color="auto"/>
        <w:bottom w:val="none" w:sz="0" w:space="0" w:color="auto"/>
        <w:right w:val="none" w:sz="0" w:space="0" w:color="auto"/>
      </w:divBdr>
    </w:div>
    <w:div w:id="289827076">
      <w:bodyDiv w:val="1"/>
      <w:marLeft w:val="0"/>
      <w:marRight w:val="0"/>
      <w:marTop w:val="0"/>
      <w:marBottom w:val="0"/>
      <w:divBdr>
        <w:top w:val="none" w:sz="0" w:space="0" w:color="auto"/>
        <w:left w:val="none" w:sz="0" w:space="0" w:color="auto"/>
        <w:bottom w:val="none" w:sz="0" w:space="0" w:color="auto"/>
        <w:right w:val="none" w:sz="0" w:space="0" w:color="auto"/>
      </w:divBdr>
    </w:div>
    <w:div w:id="374042337">
      <w:bodyDiv w:val="1"/>
      <w:marLeft w:val="0"/>
      <w:marRight w:val="0"/>
      <w:marTop w:val="0"/>
      <w:marBottom w:val="0"/>
      <w:divBdr>
        <w:top w:val="none" w:sz="0" w:space="0" w:color="auto"/>
        <w:left w:val="none" w:sz="0" w:space="0" w:color="auto"/>
        <w:bottom w:val="none" w:sz="0" w:space="0" w:color="auto"/>
        <w:right w:val="none" w:sz="0" w:space="0" w:color="auto"/>
      </w:divBdr>
    </w:div>
    <w:div w:id="384526667">
      <w:bodyDiv w:val="1"/>
      <w:marLeft w:val="0"/>
      <w:marRight w:val="0"/>
      <w:marTop w:val="0"/>
      <w:marBottom w:val="0"/>
      <w:divBdr>
        <w:top w:val="none" w:sz="0" w:space="0" w:color="auto"/>
        <w:left w:val="none" w:sz="0" w:space="0" w:color="auto"/>
        <w:bottom w:val="none" w:sz="0" w:space="0" w:color="auto"/>
        <w:right w:val="none" w:sz="0" w:space="0" w:color="auto"/>
      </w:divBdr>
    </w:div>
    <w:div w:id="498544724">
      <w:bodyDiv w:val="1"/>
      <w:marLeft w:val="0"/>
      <w:marRight w:val="0"/>
      <w:marTop w:val="0"/>
      <w:marBottom w:val="0"/>
      <w:divBdr>
        <w:top w:val="none" w:sz="0" w:space="0" w:color="auto"/>
        <w:left w:val="none" w:sz="0" w:space="0" w:color="auto"/>
        <w:bottom w:val="none" w:sz="0" w:space="0" w:color="auto"/>
        <w:right w:val="none" w:sz="0" w:space="0" w:color="auto"/>
      </w:divBdr>
      <w:divsChild>
        <w:div w:id="306861476">
          <w:marLeft w:val="0"/>
          <w:marRight w:val="0"/>
          <w:marTop w:val="0"/>
          <w:marBottom w:val="0"/>
          <w:divBdr>
            <w:top w:val="none" w:sz="0" w:space="0" w:color="auto"/>
            <w:left w:val="none" w:sz="0" w:space="0" w:color="auto"/>
            <w:bottom w:val="none" w:sz="0" w:space="0" w:color="auto"/>
            <w:right w:val="none" w:sz="0" w:space="0" w:color="auto"/>
          </w:divBdr>
        </w:div>
      </w:divsChild>
    </w:div>
    <w:div w:id="577518838">
      <w:bodyDiv w:val="1"/>
      <w:marLeft w:val="0"/>
      <w:marRight w:val="0"/>
      <w:marTop w:val="0"/>
      <w:marBottom w:val="0"/>
      <w:divBdr>
        <w:top w:val="none" w:sz="0" w:space="0" w:color="auto"/>
        <w:left w:val="none" w:sz="0" w:space="0" w:color="auto"/>
        <w:bottom w:val="none" w:sz="0" w:space="0" w:color="auto"/>
        <w:right w:val="none" w:sz="0" w:space="0" w:color="auto"/>
      </w:divBdr>
    </w:div>
    <w:div w:id="622733223">
      <w:bodyDiv w:val="1"/>
      <w:marLeft w:val="0"/>
      <w:marRight w:val="0"/>
      <w:marTop w:val="0"/>
      <w:marBottom w:val="0"/>
      <w:divBdr>
        <w:top w:val="none" w:sz="0" w:space="0" w:color="auto"/>
        <w:left w:val="none" w:sz="0" w:space="0" w:color="auto"/>
        <w:bottom w:val="none" w:sz="0" w:space="0" w:color="auto"/>
        <w:right w:val="none" w:sz="0" w:space="0" w:color="auto"/>
      </w:divBdr>
    </w:div>
    <w:div w:id="635525023">
      <w:bodyDiv w:val="1"/>
      <w:marLeft w:val="0"/>
      <w:marRight w:val="0"/>
      <w:marTop w:val="0"/>
      <w:marBottom w:val="0"/>
      <w:divBdr>
        <w:top w:val="none" w:sz="0" w:space="0" w:color="auto"/>
        <w:left w:val="none" w:sz="0" w:space="0" w:color="auto"/>
        <w:bottom w:val="none" w:sz="0" w:space="0" w:color="auto"/>
        <w:right w:val="none" w:sz="0" w:space="0" w:color="auto"/>
      </w:divBdr>
    </w:div>
    <w:div w:id="846754526">
      <w:bodyDiv w:val="1"/>
      <w:marLeft w:val="0"/>
      <w:marRight w:val="0"/>
      <w:marTop w:val="0"/>
      <w:marBottom w:val="0"/>
      <w:divBdr>
        <w:top w:val="none" w:sz="0" w:space="0" w:color="auto"/>
        <w:left w:val="none" w:sz="0" w:space="0" w:color="auto"/>
        <w:bottom w:val="none" w:sz="0" w:space="0" w:color="auto"/>
        <w:right w:val="none" w:sz="0" w:space="0" w:color="auto"/>
      </w:divBdr>
    </w:div>
    <w:div w:id="942883463">
      <w:bodyDiv w:val="1"/>
      <w:marLeft w:val="0"/>
      <w:marRight w:val="0"/>
      <w:marTop w:val="0"/>
      <w:marBottom w:val="0"/>
      <w:divBdr>
        <w:top w:val="none" w:sz="0" w:space="0" w:color="auto"/>
        <w:left w:val="none" w:sz="0" w:space="0" w:color="auto"/>
        <w:bottom w:val="none" w:sz="0" w:space="0" w:color="auto"/>
        <w:right w:val="none" w:sz="0" w:space="0" w:color="auto"/>
      </w:divBdr>
    </w:div>
    <w:div w:id="1052581806">
      <w:bodyDiv w:val="1"/>
      <w:marLeft w:val="0"/>
      <w:marRight w:val="0"/>
      <w:marTop w:val="0"/>
      <w:marBottom w:val="0"/>
      <w:divBdr>
        <w:top w:val="none" w:sz="0" w:space="0" w:color="auto"/>
        <w:left w:val="none" w:sz="0" w:space="0" w:color="auto"/>
        <w:bottom w:val="none" w:sz="0" w:space="0" w:color="auto"/>
        <w:right w:val="none" w:sz="0" w:space="0" w:color="auto"/>
      </w:divBdr>
      <w:divsChild>
        <w:div w:id="363482676">
          <w:marLeft w:val="0"/>
          <w:marRight w:val="0"/>
          <w:marTop w:val="0"/>
          <w:marBottom w:val="0"/>
          <w:divBdr>
            <w:top w:val="none" w:sz="0" w:space="0" w:color="auto"/>
            <w:left w:val="none" w:sz="0" w:space="0" w:color="auto"/>
            <w:bottom w:val="none" w:sz="0" w:space="0" w:color="auto"/>
            <w:right w:val="none" w:sz="0" w:space="0" w:color="auto"/>
          </w:divBdr>
        </w:div>
      </w:divsChild>
    </w:div>
    <w:div w:id="1065839859">
      <w:bodyDiv w:val="1"/>
      <w:marLeft w:val="0"/>
      <w:marRight w:val="0"/>
      <w:marTop w:val="0"/>
      <w:marBottom w:val="0"/>
      <w:divBdr>
        <w:top w:val="none" w:sz="0" w:space="0" w:color="auto"/>
        <w:left w:val="none" w:sz="0" w:space="0" w:color="auto"/>
        <w:bottom w:val="none" w:sz="0" w:space="0" w:color="auto"/>
        <w:right w:val="none" w:sz="0" w:space="0" w:color="auto"/>
      </w:divBdr>
    </w:div>
    <w:div w:id="1253320784">
      <w:bodyDiv w:val="1"/>
      <w:marLeft w:val="0"/>
      <w:marRight w:val="0"/>
      <w:marTop w:val="0"/>
      <w:marBottom w:val="0"/>
      <w:divBdr>
        <w:top w:val="none" w:sz="0" w:space="0" w:color="auto"/>
        <w:left w:val="none" w:sz="0" w:space="0" w:color="auto"/>
        <w:bottom w:val="none" w:sz="0" w:space="0" w:color="auto"/>
        <w:right w:val="none" w:sz="0" w:space="0" w:color="auto"/>
      </w:divBdr>
      <w:divsChild>
        <w:div w:id="123355776">
          <w:marLeft w:val="0"/>
          <w:marRight w:val="0"/>
          <w:marTop w:val="0"/>
          <w:marBottom w:val="0"/>
          <w:divBdr>
            <w:top w:val="none" w:sz="0" w:space="0" w:color="auto"/>
            <w:left w:val="none" w:sz="0" w:space="0" w:color="auto"/>
            <w:bottom w:val="none" w:sz="0" w:space="0" w:color="auto"/>
            <w:right w:val="none" w:sz="0" w:space="0" w:color="auto"/>
          </w:divBdr>
        </w:div>
      </w:divsChild>
    </w:div>
    <w:div w:id="1256592106">
      <w:bodyDiv w:val="1"/>
      <w:marLeft w:val="0"/>
      <w:marRight w:val="0"/>
      <w:marTop w:val="0"/>
      <w:marBottom w:val="0"/>
      <w:divBdr>
        <w:top w:val="none" w:sz="0" w:space="0" w:color="auto"/>
        <w:left w:val="none" w:sz="0" w:space="0" w:color="auto"/>
        <w:bottom w:val="none" w:sz="0" w:space="0" w:color="auto"/>
        <w:right w:val="none" w:sz="0" w:space="0" w:color="auto"/>
      </w:divBdr>
    </w:div>
    <w:div w:id="1271627737">
      <w:bodyDiv w:val="1"/>
      <w:marLeft w:val="0"/>
      <w:marRight w:val="0"/>
      <w:marTop w:val="0"/>
      <w:marBottom w:val="0"/>
      <w:divBdr>
        <w:top w:val="none" w:sz="0" w:space="0" w:color="auto"/>
        <w:left w:val="none" w:sz="0" w:space="0" w:color="auto"/>
        <w:bottom w:val="none" w:sz="0" w:space="0" w:color="auto"/>
        <w:right w:val="none" w:sz="0" w:space="0" w:color="auto"/>
      </w:divBdr>
    </w:div>
    <w:div w:id="1331329793">
      <w:bodyDiv w:val="1"/>
      <w:marLeft w:val="0"/>
      <w:marRight w:val="0"/>
      <w:marTop w:val="0"/>
      <w:marBottom w:val="0"/>
      <w:divBdr>
        <w:top w:val="none" w:sz="0" w:space="0" w:color="auto"/>
        <w:left w:val="none" w:sz="0" w:space="0" w:color="auto"/>
        <w:bottom w:val="none" w:sz="0" w:space="0" w:color="auto"/>
        <w:right w:val="none" w:sz="0" w:space="0" w:color="auto"/>
      </w:divBdr>
    </w:div>
    <w:div w:id="1574117489">
      <w:bodyDiv w:val="1"/>
      <w:marLeft w:val="0"/>
      <w:marRight w:val="0"/>
      <w:marTop w:val="0"/>
      <w:marBottom w:val="0"/>
      <w:divBdr>
        <w:top w:val="none" w:sz="0" w:space="0" w:color="auto"/>
        <w:left w:val="none" w:sz="0" w:space="0" w:color="auto"/>
        <w:bottom w:val="none" w:sz="0" w:space="0" w:color="auto"/>
        <w:right w:val="none" w:sz="0" w:space="0" w:color="auto"/>
      </w:divBdr>
    </w:div>
    <w:div w:id="1591236383">
      <w:bodyDiv w:val="1"/>
      <w:marLeft w:val="0"/>
      <w:marRight w:val="0"/>
      <w:marTop w:val="0"/>
      <w:marBottom w:val="0"/>
      <w:divBdr>
        <w:top w:val="none" w:sz="0" w:space="0" w:color="auto"/>
        <w:left w:val="none" w:sz="0" w:space="0" w:color="auto"/>
        <w:bottom w:val="none" w:sz="0" w:space="0" w:color="auto"/>
        <w:right w:val="none" w:sz="0" w:space="0" w:color="auto"/>
      </w:divBdr>
    </w:div>
    <w:div w:id="1927300146">
      <w:bodyDiv w:val="1"/>
      <w:marLeft w:val="0"/>
      <w:marRight w:val="0"/>
      <w:marTop w:val="0"/>
      <w:marBottom w:val="0"/>
      <w:divBdr>
        <w:top w:val="none" w:sz="0" w:space="0" w:color="auto"/>
        <w:left w:val="none" w:sz="0" w:space="0" w:color="auto"/>
        <w:bottom w:val="none" w:sz="0" w:space="0" w:color="auto"/>
        <w:right w:val="none" w:sz="0" w:space="0" w:color="auto"/>
      </w:divBdr>
    </w:div>
    <w:div w:id="2017732274">
      <w:bodyDiv w:val="1"/>
      <w:marLeft w:val="0"/>
      <w:marRight w:val="0"/>
      <w:marTop w:val="0"/>
      <w:marBottom w:val="0"/>
      <w:divBdr>
        <w:top w:val="none" w:sz="0" w:space="0" w:color="auto"/>
        <w:left w:val="none" w:sz="0" w:space="0" w:color="auto"/>
        <w:bottom w:val="none" w:sz="0" w:space="0" w:color="auto"/>
        <w:right w:val="none" w:sz="0" w:space="0" w:color="auto"/>
      </w:divBdr>
      <w:divsChild>
        <w:div w:id="1123578231">
          <w:marLeft w:val="0"/>
          <w:marRight w:val="0"/>
          <w:marTop w:val="0"/>
          <w:marBottom w:val="0"/>
          <w:divBdr>
            <w:top w:val="none" w:sz="0" w:space="0" w:color="auto"/>
            <w:left w:val="none" w:sz="0" w:space="0" w:color="auto"/>
            <w:bottom w:val="none" w:sz="0" w:space="0" w:color="auto"/>
            <w:right w:val="none" w:sz="0" w:space="0" w:color="auto"/>
          </w:divBdr>
        </w:div>
        <w:div w:id="185217788">
          <w:marLeft w:val="0"/>
          <w:marRight w:val="0"/>
          <w:marTop w:val="0"/>
          <w:marBottom w:val="0"/>
          <w:divBdr>
            <w:top w:val="none" w:sz="0" w:space="0" w:color="auto"/>
            <w:left w:val="none" w:sz="0" w:space="0" w:color="auto"/>
            <w:bottom w:val="none" w:sz="0" w:space="0" w:color="auto"/>
            <w:right w:val="none" w:sz="0" w:space="0" w:color="auto"/>
          </w:divBdr>
        </w:div>
        <w:div w:id="76027838">
          <w:marLeft w:val="0"/>
          <w:marRight w:val="0"/>
          <w:marTop w:val="0"/>
          <w:marBottom w:val="0"/>
          <w:divBdr>
            <w:top w:val="none" w:sz="0" w:space="0" w:color="auto"/>
            <w:left w:val="none" w:sz="0" w:space="0" w:color="auto"/>
            <w:bottom w:val="none" w:sz="0" w:space="0" w:color="auto"/>
            <w:right w:val="none" w:sz="0" w:space="0" w:color="auto"/>
          </w:divBdr>
        </w:div>
        <w:div w:id="1690714370">
          <w:marLeft w:val="0"/>
          <w:marRight w:val="0"/>
          <w:marTop w:val="0"/>
          <w:marBottom w:val="0"/>
          <w:divBdr>
            <w:top w:val="none" w:sz="0" w:space="0" w:color="auto"/>
            <w:left w:val="none" w:sz="0" w:space="0" w:color="auto"/>
            <w:bottom w:val="none" w:sz="0" w:space="0" w:color="auto"/>
            <w:right w:val="none" w:sz="0" w:space="0" w:color="auto"/>
          </w:divBdr>
        </w:div>
        <w:div w:id="225994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searchgate.net/publication/305394050_Biomass_Distribution_and_Development_of_Allometric_Equations_for_Non-Destructive_Estimation_of_Carbon_Sequestration_in_Grafted_Mango_Trees" TargetMode="External"/><Relationship Id="rId18" Type="http://schemas.openxmlformats.org/officeDocument/2006/relationships/hyperlink" Target="https://www.ceew.in/sites/default/files/Agrawal-Jain-2018-Sustainable-solar-irrigation.pdf" TargetMode="External"/><Relationship Id="rId26" Type="http://schemas.openxmlformats.org/officeDocument/2006/relationships/hyperlink" Target="https://en.wikipedia.org/wiki/Farming" TargetMode="External"/><Relationship Id="rId39"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hyperlink" Target="https://www.researchgate.net/publication/286319562_Comparison_of_carbon_sequestration_between_multiple-crop_single-crop_and_monoculture_agroforestry_systems_of_Melaleuca_in_Java_Indonesia" TargetMode="External"/><Relationship Id="rId34" Type="http://schemas.openxmlformats.org/officeDocument/2006/relationships/image" Target="media/image8.png"/><Relationship Id="rId42" Type="http://schemas.openxmlformats.org/officeDocument/2006/relationships/image" Target="media/image16.png"/><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unctad.org/system/files/official-document/ditccom2020d1_en.pdf" TargetMode="External"/><Relationship Id="rId25" Type="http://schemas.openxmlformats.org/officeDocument/2006/relationships/hyperlink" Target="https://en.wikipedia.org/wiki/Rice" TargetMode="External"/><Relationship Id="rId33" Type="http://schemas.openxmlformats.org/officeDocument/2006/relationships/image" Target="media/image7.png"/><Relationship Id="rId38" Type="http://schemas.openxmlformats.org/officeDocument/2006/relationships/image" Target="media/image12.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esearchgate.net/publication/326059441_Cost-benefit_analysis_and_water_productivity_of_MIS_for_a_crop_production_in_Kodinar_region_of_Gujarat" TargetMode="External"/><Relationship Id="rId20" Type="http://schemas.openxmlformats.org/officeDocument/2006/relationships/hyperlink" Target="https://www.sei.org/publications/evolution-of-agricultural-water-management-in-rainfed-crop-livestock-systems-of-the-volta-basin/" TargetMode="External"/><Relationship Id="rId29" Type="http://schemas.openxmlformats.org/officeDocument/2006/relationships/hyperlink" Target="https://en.wikipedia.org/wiki/Priest" TargetMode="External"/><Relationship Id="rId41"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6.png"/><Relationship Id="rId32" Type="http://schemas.openxmlformats.org/officeDocument/2006/relationships/hyperlink" Target="http://www.geofolio.org" TargetMode="External"/><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hyperlink" Target="https://www.researchgate.net/publication/323264723_Aboveground_biomass_allometric_equations_and_carbon_content_of_the_shea_butter_tree_Vitellaria_paradoxa_CF_Gaertn_Sapotaceae_components_in_Sudanian_savannas_West_Africa" TargetMode="External"/><Relationship Id="rId23" Type="http://schemas.openxmlformats.org/officeDocument/2006/relationships/hyperlink" Target="https://www.frontiersin.org/articles/10.3389/fvets.2021.616865/full" TargetMode="External"/><Relationship Id="rId28" Type="http://schemas.openxmlformats.org/officeDocument/2006/relationships/hyperlink" Target="https://en.wikipedia.org/wiki/Jesuit" TargetMode="External"/><Relationship Id="rId36" Type="http://schemas.openxmlformats.org/officeDocument/2006/relationships/image" Target="media/image10.png"/><Relationship Id="rId10" Type="http://schemas.openxmlformats.org/officeDocument/2006/relationships/image" Target="media/image3.emf"/><Relationship Id="rId19" Type="http://schemas.openxmlformats.org/officeDocument/2006/relationships/hyperlink" Target="https://www.adaptation-fund.org/wp-content/uploads/2021/05/OSS_RIE-Regional_Full_Proposal-RICOWAS_Project-Benin-al-26April2021.pdf" TargetMode="External"/><Relationship Id="rId31" Type="http://schemas.openxmlformats.org/officeDocument/2006/relationships/hyperlink" Target="https://en.wikipedia.org/wiki/Madagascar" TargetMode="External"/><Relationship Id="rId44" Type="http://schemas.openxmlformats.org/officeDocument/2006/relationships/image" Target="media/image18.png"/><Relationship Id="rId52"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dfs.semanticscholar.org/a087/19f4837cb01ddeb9e76b785cd22280409f2d.pdf" TargetMode="External"/><Relationship Id="rId22" Type="http://schemas.openxmlformats.org/officeDocument/2006/relationships/hyperlink" Target="https://www.poultryworld.net/Home/General/2020/1/Case-study-Chicken-remains-a-luxury-in-Senegal-521334E/" TargetMode="External"/><Relationship Id="rId27" Type="http://schemas.openxmlformats.org/officeDocument/2006/relationships/hyperlink" Target="https://en.wikipedia.org/wiki/France" TargetMode="External"/><Relationship Id="rId30" Type="http://schemas.openxmlformats.org/officeDocument/2006/relationships/hyperlink" Target="https://en.wikipedia.org/wiki/Henri_de_Laulanie" TargetMode="External"/><Relationship Id="rId35" Type="http://schemas.openxmlformats.org/officeDocument/2006/relationships/image" Target="media/image9.png"/><Relationship Id="rId43" Type="http://schemas.openxmlformats.org/officeDocument/2006/relationships/image" Target="media/image17.png"/><Relationship Id="rId48" Type="http://schemas.openxmlformats.org/officeDocument/2006/relationships/theme" Target="theme/theme1.xml"/><Relationship Id="rId8" Type="http://schemas.openxmlformats.org/officeDocument/2006/relationships/image" Target="media/image1.png"/><Relationship Id="rId51"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www.tropicultura.org/text/v29n3/183.pdf" TargetMode="External"/><Relationship Id="rId1" Type="http://schemas.openxmlformats.org/officeDocument/2006/relationships/hyperlink" Target="https://scholar.google.com/scholar_lookup?title=Agroforestry+for+Ecosystem+Services+and+Environmental+Benefits:+An+Overview&amp;author=Jose,+S.&amp;publication_year=2009&amp;journal=Agrofor.+Syst.&amp;volume=76&amp;pages=1%E2%80%9310&amp;doi=10.1007/s10457-009-922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1EABA-EC44-4542-9A67-E57442C92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33</Pages>
  <Words>9585</Words>
  <Characters>54638</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64095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Perusini, Flavia</dc:creator>
  <cp:keywords/>
  <dc:description/>
  <cp:lastModifiedBy>Perusini, Flavia</cp:lastModifiedBy>
  <cp:revision>3</cp:revision>
  <dcterms:created xsi:type="dcterms:W3CDTF">2021-11-09T16:28:00Z</dcterms:created>
  <dcterms:modified xsi:type="dcterms:W3CDTF">2021-11-10T15:17:00Z</dcterms:modified>
</cp:coreProperties>
</file>